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1C" w:rsidRPr="0042520E" w:rsidRDefault="006B62EF" w:rsidP="00CB1CED">
      <w:pPr>
        <w:jc w:val="both"/>
        <w:rPr>
          <w:rFonts w:ascii="Arial" w:hAnsi="Arial" w:cs="Arial"/>
        </w:rPr>
      </w:pPr>
      <w:bookmarkStart w:id="0" w:name="_GoBack"/>
      <w:bookmarkEnd w:id="0"/>
      <w:r w:rsidRPr="0042520E">
        <w:rPr>
          <w:rFonts w:ascii="Arial" w:hAnsi="Arial" w:cs="Arial"/>
          <w:noProof/>
          <w:lang w:val="en-GB"/>
        </w:rPr>
        <w:drawing>
          <wp:inline distT="0" distB="0" distL="0" distR="0" wp14:anchorId="6E9A927B" wp14:editId="3AF272E4">
            <wp:extent cx="1893570" cy="6375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kgolden50_logo_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57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332" w:rsidRPr="0042520E" w:rsidRDefault="006B62EF">
      <w:pPr>
        <w:spacing w:line="280" w:lineRule="exact"/>
        <w:rPr>
          <w:ins w:id="1" w:author="user" w:date="2014-08-26T16:30:00Z"/>
          <w:rFonts w:ascii="Arial" w:hAnsi="Arial" w:cs="Arial"/>
          <w:sz w:val="28"/>
          <w:szCs w:val="28"/>
          <w:rPrChange w:id="2" w:author="user" w:date="2014-08-26T21:19:00Z">
            <w:rPr>
              <w:ins w:id="3" w:author="user" w:date="2014-08-26T16:30:00Z"/>
              <w:rFonts w:ascii="Arial" w:hAnsi="Arial" w:cs="Arial"/>
              <w:b/>
              <w:sz w:val="28"/>
              <w:szCs w:val="28"/>
            </w:rPr>
          </w:rPrChange>
        </w:rPr>
        <w:pPrChange w:id="4" w:author="user" w:date="2014-08-26T15:56:00Z">
          <w:pPr>
            <w:jc w:val="both"/>
          </w:pPr>
        </w:pPrChange>
      </w:pPr>
      <w:r w:rsidRPr="0042520E">
        <w:rPr>
          <w:rFonts w:ascii="Arial" w:hAnsi="Arial" w:cs="Arial" w:hint="eastAsia"/>
          <w:sz w:val="28"/>
          <w:szCs w:val="28"/>
          <w:rPrChange w:id="5" w:author="user" w:date="2014-08-26T21:19:00Z">
            <w:rPr>
              <w:rFonts w:ascii="Arial" w:hAnsi="Arial" w:cs="Arial" w:hint="eastAsia"/>
              <w:b/>
            </w:rPr>
          </w:rPrChange>
        </w:rPr>
        <w:t>獨立非牟利非政治研究組織香港黃金五十：</w:t>
      </w:r>
    </w:p>
    <w:p w:rsidR="00B714B7" w:rsidRPr="0042520E" w:rsidRDefault="00B714B7">
      <w:pPr>
        <w:spacing w:line="280" w:lineRule="exact"/>
        <w:rPr>
          <w:ins w:id="6" w:author="user" w:date="2014-08-25T18:55:00Z"/>
          <w:rFonts w:ascii="Arial" w:hAnsi="Arial" w:cs="Arial"/>
          <w:sz w:val="28"/>
          <w:szCs w:val="28"/>
          <w:rPrChange w:id="7" w:author="user" w:date="2014-08-26T21:19:00Z">
            <w:rPr>
              <w:ins w:id="8" w:author="user" w:date="2014-08-25T18:55:00Z"/>
              <w:rFonts w:ascii="Arial" w:hAnsi="Arial" w:cs="Arial"/>
              <w:b/>
            </w:rPr>
          </w:rPrChange>
        </w:rPr>
        <w:pPrChange w:id="9" w:author="user" w:date="2014-08-26T15:56:00Z">
          <w:pPr>
            <w:jc w:val="both"/>
          </w:pPr>
        </w:pPrChange>
      </w:pPr>
    </w:p>
    <w:p w:rsidR="006B62EF" w:rsidRPr="0042520E" w:rsidDel="007A6332" w:rsidRDefault="006F1604">
      <w:pPr>
        <w:rPr>
          <w:del w:id="10" w:author="user" w:date="2014-08-26T14:48:00Z"/>
          <w:rFonts w:ascii="Arial" w:hAnsi="Arial" w:cs="Arial"/>
          <w:color w:val="FF0000"/>
          <w:sz w:val="44"/>
          <w:szCs w:val="28"/>
          <w:u w:val="single"/>
          <w:rPrChange w:id="11" w:author="user" w:date="2014-08-26T21:19:00Z">
            <w:rPr>
              <w:del w:id="12" w:author="user" w:date="2014-08-26T14:48:00Z"/>
              <w:rFonts w:ascii="Arial" w:hAnsi="Arial" w:cs="Arial"/>
              <w:b/>
              <w:color w:val="FF0000"/>
              <w:sz w:val="28"/>
              <w:szCs w:val="28"/>
              <w:u w:val="single"/>
            </w:rPr>
          </w:rPrChange>
        </w:rPr>
        <w:pPrChange w:id="13" w:author="user" w:date="2014-08-26T16:30:00Z">
          <w:pPr>
            <w:jc w:val="both"/>
          </w:pPr>
        </w:pPrChange>
      </w:pPr>
      <w:r w:rsidRPr="0042520E">
        <w:rPr>
          <w:rFonts w:ascii="Arial" w:hAnsi="Arial" w:cs="Arial" w:hint="eastAsia"/>
          <w:color w:val="FF0000"/>
          <w:sz w:val="44"/>
          <w:szCs w:val="28"/>
          <w:u w:val="single"/>
          <w:rPrChange w:id="14" w:author="user" w:date="2014-08-26T21:19:00Z">
            <w:rPr>
              <w:rFonts w:ascii="Arial" w:hAnsi="Arial" w:cs="Arial" w:hint="eastAsia"/>
              <w:b/>
            </w:rPr>
          </w:rPrChange>
        </w:rPr>
        <w:t>香港</w:t>
      </w:r>
      <w:ins w:id="15" w:author="user" w:date="2014-08-25T16:07:00Z">
        <w:r w:rsidR="00DE470A" w:rsidRPr="0042520E">
          <w:rPr>
            <w:rFonts w:ascii="Arial" w:hAnsi="Arial" w:cs="Arial" w:hint="eastAsia"/>
            <w:color w:val="FF0000"/>
            <w:sz w:val="44"/>
            <w:szCs w:val="28"/>
            <w:u w:val="single"/>
            <w:rPrChange w:id="16" w:author="user" w:date="2014-08-26T21:19:00Z">
              <w:rPr>
                <w:rFonts w:ascii="Arial" w:hAnsi="Arial" w:cs="Arial" w:hint="eastAsia"/>
                <w:b/>
              </w:rPr>
            </w:rPrChange>
          </w:rPr>
          <w:t>未來前景</w:t>
        </w:r>
      </w:ins>
      <w:del w:id="17" w:author="user" w:date="2014-08-25T16:07:00Z">
        <w:r w:rsidRPr="0042520E" w:rsidDel="00DE470A">
          <w:rPr>
            <w:rFonts w:ascii="Arial" w:hAnsi="Arial" w:cs="Arial" w:hint="eastAsia"/>
            <w:color w:val="FF0000"/>
            <w:sz w:val="44"/>
            <w:szCs w:val="28"/>
            <w:u w:val="single"/>
            <w:rPrChange w:id="18" w:author="user" w:date="2014-08-26T21:19:00Z">
              <w:rPr>
                <w:rFonts w:ascii="Arial" w:hAnsi="Arial" w:cs="Arial" w:hint="eastAsia"/>
                <w:b/>
              </w:rPr>
            </w:rPrChange>
          </w:rPr>
          <w:delText>眼前是個</w:delText>
        </w:r>
      </w:del>
      <w:r w:rsidRPr="0042520E">
        <w:rPr>
          <w:rFonts w:ascii="Arial" w:hAnsi="Arial" w:cs="Arial" w:hint="eastAsia"/>
          <w:color w:val="FF0000"/>
          <w:sz w:val="44"/>
          <w:szCs w:val="28"/>
          <w:u w:val="single"/>
          <w:rPrChange w:id="19" w:author="user" w:date="2014-08-26T21:19:00Z">
            <w:rPr>
              <w:rFonts w:ascii="Arial" w:hAnsi="Arial" w:cs="Arial" w:hint="eastAsia"/>
              <w:b/>
            </w:rPr>
          </w:rPrChange>
        </w:rPr>
        <w:t>豐碩</w:t>
      </w:r>
      <w:del w:id="20" w:author="user" w:date="2014-08-25T16:07:00Z">
        <w:r w:rsidRPr="0042520E" w:rsidDel="00DE470A">
          <w:rPr>
            <w:rFonts w:ascii="Arial" w:hAnsi="Arial" w:cs="Arial" w:hint="eastAsia"/>
            <w:color w:val="FF0000"/>
            <w:sz w:val="44"/>
            <w:szCs w:val="28"/>
            <w:u w:val="single"/>
            <w:rPrChange w:id="21" w:author="user" w:date="2014-08-26T21:19:00Z">
              <w:rPr>
                <w:rFonts w:ascii="Arial" w:hAnsi="Arial" w:cs="Arial" w:hint="eastAsia"/>
                <w:b/>
              </w:rPr>
            </w:rPrChange>
          </w:rPr>
          <w:delText>未來</w:delText>
        </w:r>
      </w:del>
      <w:del w:id="22" w:author="user" w:date="2014-08-25T18:54:00Z">
        <w:r w:rsidRPr="0042520E" w:rsidDel="00DF1EDA">
          <w:rPr>
            <w:rFonts w:ascii="Arial" w:hAnsi="Arial" w:cs="Arial" w:hint="eastAsia"/>
            <w:color w:val="FF0000"/>
            <w:sz w:val="44"/>
            <w:szCs w:val="28"/>
            <w:u w:val="single"/>
            <w:rPrChange w:id="23" w:author="user" w:date="2014-08-26T21:19:00Z">
              <w:rPr>
                <w:rFonts w:ascii="Arial" w:hAnsi="Arial" w:cs="Arial" w:hint="eastAsia"/>
                <w:b/>
              </w:rPr>
            </w:rPrChange>
          </w:rPr>
          <w:delText>（</w:delText>
        </w:r>
        <w:r w:rsidRPr="0042520E" w:rsidDel="00DF1EDA">
          <w:rPr>
            <w:rFonts w:ascii="Arial" w:hAnsi="Arial" w:cs="Arial"/>
            <w:color w:val="FF0000"/>
            <w:sz w:val="44"/>
            <w:szCs w:val="28"/>
            <w:u w:val="single"/>
            <w:rPrChange w:id="24" w:author="user" w:date="2014-08-26T21:19:00Z">
              <w:rPr>
                <w:rFonts w:ascii="Arial" w:hAnsi="Arial" w:cs="Arial"/>
                <w:b/>
              </w:rPr>
            </w:rPrChange>
          </w:rPr>
          <w:delText>Outsized Future</w:delText>
        </w:r>
        <w:r w:rsidRPr="0042520E" w:rsidDel="00DF1EDA">
          <w:rPr>
            <w:rFonts w:ascii="Arial" w:hAnsi="Arial" w:cs="Arial" w:hint="eastAsia"/>
            <w:color w:val="FF0000"/>
            <w:sz w:val="44"/>
            <w:szCs w:val="28"/>
            <w:u w:val="single"/>
            <w:rPrChange w:id="25" w:author="user" w:date="2014-08-26T21:19:00Z">
              <w:rPr>
                <w:rFonts w:ascii="Arial" w:hAnsi="Arial" w:cs="Arial" w:hint="eastAsia"/>
                <w:b/>
              </w:rPr>
            </w:rPrChange>
          </w:rPr>
          <w:delText>）</w:delText>
        </w:r>
      </w:del>
      <w:r w:rsidRPr="0042520E">
        <w:rPr>
          <w:rFonts w:ascii="Arial" w:hAnsi="Arial" w:cs="Arial" w:hint="eastAsia"/>
          <w:color w:val="FF0000"/>
          <w:sz w:val="44"/>
          <w:szCs w:val="28"/>
          <w:u w:val="single"/>
          <w:rPrChange w:id="26" w:author="user" w:date="2014-08-26T21:19:00Z">
            <w:rPr>
              <w:rFonts w:ascii="Arial" w:hAnsi="Arial" w:cs="Arial" w:hint="eastAsia"/>
              <w:b/>
            </w:rPr>
          </w:rPrChange>
        </w:rPr>
        <w:t>，能否實現存乎</w:t>
      </w:r>
      <w:del w:id="27" w:author="user" w:date="2014-08-25T18:55:00Z">
        <w:r w:rsidRPr="0042520E" w:rsidDel="00DF1EDA">
          <w:rPr>
            <w:rFonts w:ascii="Arial" w:hAnsi="Arial" w:cs="Arial" w:hint="eastAsia"/>
            <w:color w:val="FF0000"/>
            <w:sz w:val="44"/>
            <w:szCs w:val="28"/>
            <w:u w:val="single"/>
            <w:rPrChange w:id="28" w:author="user" w:date="2014-08-26T21:19:00Z">
              <w:rPr>
                <w:rFonts w:ascii="Arial" w:hAnsi="Arial" w:cs="Arial" w:hint="eastAsia"/>
                <w:b/>
              </w:rPr>
            </w:rPrChange>
          </w:rPr>
          <w:delText>港人</w:delText>
        </w:r>
      </w:del>
      <w:r w:rsidRPr="0042520E">
        <w:rPr>
          <w:rFonts w:ascii="Arial" w:hAnsi="Arial" w:cs="Arial" w:hint="eastAsia"/>
          <w:color w:val="FF0000"/>
          <w:sz w:val="44"/>
          <w:szCs w:val="28"/>
          <w:u w:val="single"/>
          <w:rPrChange w:id="29" w:author="user" w:date="2014-08-26T21:19:00Z">
            <w:rPr>
              <w:rFonts w:ascii="Arial" w:hAnsi="Arial" w:cs="Arial" w:hint="eastAsia"/>
              <w:b/>
            </w:rPr>
          </w:rPrChange>
        </w:rPr>
        <w:t>一心</w:t>
      </w:r>
    </w:p>
    <w:p w:rsidR="007A6332" w:rsidRPr="0042520E" w:rsidRDefault="007A6332">
      <w:pPr>
        <w:rPr>
          <w:ins w:id="30" w:author="user" w:date="2014-08-26T15:56:00Z"/>
          <w:rFonts w:ascii="Arial" w:hAnsi="Arial" w:cs="Arial"/>
          <w:color w:val="FF0000"/>
          <w:sz w:val="28"/>
          <w:szCs w:val="28"/>
          <w:u w:val="single"/>
          <w:rPrChange w:id="31" w:author="user" w:date="2014-08-26T21:19:00Z">
            <w:rPr>
              <w:ins w:id="32" w:author="user" w:date="2014-08-26T15:56:00Z"/>
              <w:rFonts w:ascii="Arial" w:hAnsi="Arial" w:cs="Arial"/>
              <w:b/>
            </w:rPr>
          </w:rPrChange>
        </w:rPr>
        <w:pPrChange w:id="33" w:author="user" w:date="2014-08-26T16:30:00Z">
          <w:pPr>
            <w:jc w:val="both"/>
          </w:pPr>
        </w:pPrChange>
      </w:pPr>
    </w:p>
    <w:p w:rsidR="006B62EF" w:rsidRPr="0042520E" w:rsidRDefault="006B62EF">
      <w:pPr>
        <w:spacing w:line="280" w:lineRule="exact"/>
        <w:jc w:val="center"/>
        <w:rPr>
          <w:rFonts w:ascii="Arial" w:hAnsi="Arial" w:cs="Arial"/>
          <w:sz w:val="28"/>
          <w:szCs w:val="28"/>
          <w:rPrChange w:id="34" w:author="user" w:date="2014-08-26T21:19:00Z">
            <w:rPr>
              <w:rFonts w:ascii="Arial" w:hAnsi="Arial" w:cs="Arial"/>
              <w:b/>
            </w:rPr>
          </w:rPrChange>
        </w:rPr>
        <w:pPrChange w:id="35" w:author="user" w:date="2014-08-26T15:56:00Z">
          <w:pPr>
            <w:jc w:val="both"/>
          </w:pPr>
        </w:pPrChange>
      </w:pPr>
    </w:p>
    <w:p w:rsidR="006B62EF" w:rsidRPr="0042520E" w:rsidDel="007A6332" w:rsidRDefault="006B62EF">
      <w:pPr>
        <w:spacing w:line="400" w:lineRule="exact"/>
        <w:ind w:firstLine="480"/>
        <w:jc w:val="both"/>
        <w:rPr>
          <w:del w:id="36" w:author="user" w:date="2014-08-26T14:47:00Z"/>
          <w:rFonts w:ascii="Arial" w:hAnsi="Arial" w:cs="Arial"/>
          <w:sz w:val="28"/>
          <w:szCs w:val="28"/>
          <w:rPrChange w:id="37" w:author="user" w:date="2014-08-26T21:19:00Z">
            <w:rPr>
              <w:del w:id="38" w:author="user" w:date="2014-08-26T14:47:00Z"/>
              <w:rFonts w:ascii="Arial" w:hAnsi="Arial" w:cs="Arial"/>
              <w:sz w:val="27"/>
              <w:szCs w:val="27"/>
            </w:rPr>
          </w:rPrChange>
        </w:rPr>
        <w:pPrChange w:id="39" w:author="user" w:date="2014-08-26T15:57:00Z">
          <w:pPr>
            <w:jc w:val="both"/>
          </w:pPr>
        </w:pPrChange>
      </w:pPr>
      <w:r w:rsidRPr="0042520E">
        <w:rPr>
          <w:rFonts w:ascii="Arial" w:hAnsi="Arial" w:cs="Arial" w:hint="eastAsia"/>
          <w:sz w:val="28"/>
          <w:szCs w:val="28"/>
          <w:rPrChange w:id="40" w:author="user" w:date="2014-08-26T21:19:00Z">
            <w:rPr>
              <w:rFonts w:ascii="Arial" w:hAnsi="Arial" w:cs="Arial" w:hint="eastAsia"/>
            </w:rPr>
          </w:rPrChange>
        </w:rPr>
        <w:t>香港，</w:t>
      </w:r>
      <w:r w:rsidRPr="0042520E">
        <w:rPr>
          <w:rFonts w:ascii="Arial" w:hAnsi="Arial" w:cs="Arial"/>
          <w:sz w:val="28"/>
          <w:szCs w:val="28"/>
          <w:rPrChange w:id="41" w:author="user" w:date="2014-08-26T21:19:00Z">
            <w:rPr>
              <w:rFonts w:ascii="Arial" w:hAnsi="Arial" w:cs="Arial"/>
            </w:rPr>
          </w:rPrChange>
        </w:rPr>
        <w:t>2014</w:t>
      </w:r>
      <w:r w:rsidRPr="0042520E">
        <w:rPr>
          <w:rFonts w:ascii="Arial" w:hAnsi="Arial" w:cs="Arial" w:hint="eastAsia"/>
          <w:sz w:val="28"/>
          <w:szCs w:val="28"/>
          <w:rPrChange w:id="42" w:author="user" w:date="2014-08-26T21:19:00Z">
            <w:rPr>
              <w:rFonts w:ascii="Arial" w:hAnsi="Arial" w:cs="Arial" w:hint="eastAsia"/>
            </w:rPr>
          </w:rPrChange>
        </w:rPr>
        <w:t>年</w:t>
      </w:r>
      <w:r w:rsidRPr="0042520E">
        <w:rPr>
          <w:rFonts w:ascii="Arial" w:hAnsi="Arial" w:cs="Arial"/>
          <w:sz w:val="28"/>
          <w:szCs w:val="28"/>
          <w:rPrChange w:id="43" w:author="user" w:date="2014-08-26T21:19:00Z">
            <w:rPr>
              <w:rFonts w:ascii="Arial" w:hAnsi="Arial" w:cs="Arial"/>
            </w:rPr>
          </w:rPrChange>
        </w:rPr>
        <w:t>8</w:t>
      </w:r>
      <w:r w:rsidRPr="0042520E">
        <w:rPr>
          <w:rFonts w:ascii="Arial" w:hAnsi="Arial" w:cs="Arial" w:hint="eastAsia"/>
          <w:sz w:val="28"/>
          <w:szCs w:val="28"/>
          <w:rPrChange w:id="44" w:author="user" w:date="2014-08-26T21:19:00Z">
            <w:rPr>
              <w:rFonts w:ascii="Arial" w:hAnsi="Arial" w:cs="Arial" w:hint="eastAsia"/>
            </w:rPr>
          </w:rPrChange>
        </w:rPr>
        <w:t>月</w:t>
      </w:r>
      <w:r w:rsidRPr="0042520E">
        <w:rPr>
          <w:rFonts w:ascii="Arial" w:hAnsi="Arial" w:cs="Arial"/>
          <w:sz w:val="28"/>
          <w:szCs w:val="28"/>
          <w:rPrChange w:id="45" w:author="user" w:date="2014-08-26T21:19:00Z">
            <w:rPr>
              <w:rFonts w:ascii="Arial" w:hAnsi="Arial" w:cs="Arial"/>
            </w:rPr>
          </w:rPrChange>
        </w:rPr>
        <w:t>28</w:t>
      </w:r>
      <w:r w:rsidRPr="0042520E">
        <w:rPr>
          <w:rFonts w:ascii="Arial" w:hAnsi="Arial" w:cs="Arial" w:hint="eastAsia"/>
          <w:sz w:val="28"/>
          <w:szCs w:val="28"/>
          <w:rPrChange w:id="46" w:author="user" w:date="2014-08-26T21:19:00Z">
            <w:rPr>
              <w:rFonts w:ascii="Arial" w:hAnsi="Arial" w:cs="Arial" w:hint="eastAsia"/>
            </w:rPr>
          </w:rPrChange>
        </w:rPr>
        <w:t>日：獨立非牟利非政治研究組織香港黃金五十，於本日</w:t>
      </w:r>
      <w:r w:rsidR="009956D8" w:rsidRPr="0042520E">
        <w:rPr>
          <w:rFonts w:ascii="Arial" w:hAnsi="Arial" w:cs="Arial" w:hint="eastAsia"/>
          <w:sz w:val="28"/>
          <w:szCs w:val="28"/>
          <w:rPrChange w:id="47" w:author="user" w:date="2014-08-26T21:19:00Z">
            <w:rPr>
              <w:rFonts w:ascii="Arial" w:hAnsi="Arial" w:cs="Arial" w:hint="eastAsia"/>
            </w:rPr>
          </w:rPrChange>
        </w:rPr>
        <w:t>以「黃金五年（</w:t>
      </w:r>
      <w:r w:rsidR="009956D8" w:rsidRPr="0042520E">
        <w:rPr>
          <w:rFonts w:ascii="Arial" w:hAnsi="Arial" w:cs="Arial"/>
          <w:sz w:val="28"/>
          <w:szCs w:val="28"/>
          <w:rPrChange w:id="48" w:author="user" w:date="2014-08-26T21:19:00Z">
            <w:rPr>
              <w:rFonts w:ascii="Arial" w:hAnsi="Arial" w:cs="Arial"/>
            </w:rPr>
          </w:rPrChange>
        </w:rPr>
        <w:t>2010-14</w:t>
      </w:r>
      <w:r w:rsidR="00CB1CED" w:rsidRPr="0042520E">
        <w:rPr>
          <w:rFonts w:ascii="Arial" w:hAnsi="Arial" w:cs="Arial" w:hint="eastAsia"/>
          <w:sz w:val="28"/>
          <w:szCs w:val="28"/>
          <w:rPrChange w:id="49" w:author="user" w:date="2014-08-26T21:19:00Z">
            <w:rPr>
              <w:rFonts w:ascii="Arial" w:hAnsi="Arial" w:cs="Arial" w:hint="eastAsia"/>
            </w:rPr>
          </w:rPrChange>
        </w:rPr>
        <w:t>年</w:t>
      </w:r>
      <w:r w:rsidR="009956D8" w:rsidRPr="0042520E">
        <w:rPr>
          <w:rFonts w:ascii="Arial" w:hAnsi="Arial" w:cs="Arial" w:hint="eastAsia"/>
          <w:sz w:val="28"/>
          <w:szCs w:val="28"/>
          <w:rPrChange w:id="50" w:author="user" w:date="2014-08-26T21:19:00Z">
            <w:rPr>
              <w:rFonts w:ascii="Arial" w:hAnsi="Arial" w:cs="Arial" w:hint="eastAsia"/>
            </w:rPr>
          </w:rPrChange>
        </w:rPr>
        <w:t>）</w:t>
      </w:r>
      <w:r w:rsidR="009956D8" w:rsidRPr="0042520E">
        <w:rPr>
          <w:rFonts w:ascii="Arial" w:hAnsi="Arial" w:cs="Arial"/>
          <w:sz w:val="28"/>
          <w:szCs w:val="28"/>
          <w:rPrChange w:id="51" w:author="user" w:date="2014-08-26T21:19:00Z">
            <w:rPr>
              <w:rFonts w:ascii="Arial" w:hAnsi="Arial" w:cs="Arial"/>
            </w:rPr>
          </w:rPrChange>
        </w:rPr>
        <w:t>——</w:t>
      </w:r>
      <w:r w:rsidR="009956D8" w:rsidRPr="0042520E">
        <w:rPr>
          <w:rFonts w:ascii="Arial" w:hAnsi="Arial" w:cs="Arial" w:hint="eastAsia"/>
          <w:sz w:val="28"/>
          <w:szCs w:val="28"/>
          <w:rPrChange w:id="52" w:author="user" w:date="2014-08-26T21:19:00Z">
            <w:rPr>
              <w:rFonts w:ascii="Arial" w:hAnsi="Arial" w:cs="Arial" w:hint="eastAsia"/>
            </w:rPr>
          </w:rPrChange>
        </w:rPr>
        <w:t>回顧及展望」為題</w:t>
      </w:r>
      <w:r w:rsidR="006F1604" w:rsidRPr="0042520E">
        <w:rPr>
          <w:rFonts w:ascii="Arial" w:hAnsi="Arial" w:cs="Arial" w:hint="eastAsia"/>
          <w:sz w:val="28"/>
          <w:szCs w:val="28"/>
          <w:rPrChange w:id="53" w:author="user" w:date="2014-08-26T21:19:00Z">
            <w:rPr>
              <w:rFonts w:ascii="Arial" w:hAnsi="Arial" w:cs="Arial" w:hint="eastAsia"/>
            </w:rPr>
          </w:rPrChange>
        </w:rPr>
        <w:t>，</w:t>
      </w:r>
      <w:r w:rsidR="009956D8" w:rsidRPr="0042520E">
        <w:rPr>
          <w:rFonts w:ascii="Arial" w:hAnsi="Arial" w:cs="Arial" w:hint="eastAsia"/>
          <w:sz w:val="28"/>
          <w:szCs w:val="28"/>
          <w:rPrChange w:id="54" w:author="user" w:date="2014-08-26T21:19:00Z">
            <w:rPr>
              <w:rFonts w:ascii="Arial" w:hAnsi="Arial" w:cs="Arial" w:hint="eastAsia"/>
            </w:rPr>
          </w:rPrChange>
        </w:rPr>
        <w:t>舉行</w:t>
      </w:r>
      <w:r w:rsidR="003B5F0D" w:rsidRPr="0042520E">
        <w:rPr>
          <w:rFonts w:ascii="Arial" w:hAnsi="Arial" w:cs="Arial" w:hint="eastAsia"/>
          <w:sz w:val="28"/>
          <w:szCs w:val="28"/>
          <w:rPrChange w:id="55" w:author="user" w:date="2014-08-26T21:19:00Z">
            <w:rPr>
              <w:rFonts w:ascii="Arial" w:hAnsi="Arial" w:cs="Arial" w:hint="eastAsia"/>
            </w:rPr>
          </w:rPrChange>
        </w:rPr>
        <w:t>新聞發</w:t>
      </w:r>
      <w:ins w:id="56" w:author="user" w:date="2014-08-25T10:10:00Z">
        <w:r w:rsidR="006A497A" w:rsidRPr="0042520E">
          <w:rPr>
            <w:rFonts w:ascii="Arial" w:hAnsi="Arial" w:cs="Arial" w:hint="eastAsia"/>
            <w:sz w:val="28"/>
            <w:szCs w:val="28"/>
            <w:rPrChange w:id="57" w:author="user" w:date="2014-08-26T21:19:00Z">
              <w:rPr>
                <w:rFonts w:ascii="Arial" w:hAnsi="Arial" w:cs="Arial" w:hint="eastAsia"/>
              </w:rPr>
            </w:rPrChange>
          </w:rPr>
          <w:t>布</w:t>
        </w:r>
      </w:ins>
      <w:del w:id="58" w:author="user" w:date="2014-08-25T09:59:00Z">
        <w:r w:rsidR="003B5F0D" w:rsidRPr="0042520E" w:rsidDel="00440CCF">
          <w:rPr>
            <w:rFonts w:ascii="Arial" w:hAnsi="Arial" w:cs="Arial" w:hint="eastAsia"/>
            <w:sz w:val="28"/>
            <w:szCs w:val="28"/>
            <w:rPrChange w:id="59" w:author="user" w:date="2014-08-26T21:19:00Z">
              <w:rPr>
                <w:rFonts w:ascii="Arial" w:hAnsi="Arial" w:cs="Arial" w:hint="eastAsia"/>
              </w:rPr>
            </w:rPrChange>
          </w:rPr>
          <w:delText>布</w:delText>
        </w:r>
      </w:del>
      <w:r w:rsidR="003B5F0D" w:rsidRPr="0042520E">
        <w:rPr>
          <w:rFonts w:ascii="Arial" w:hAnsi="Arial" w:cs="Arial" w:hint="eastAsia"/>
          <w:sz w:val="28"/>
          <w:szCs w:val="28"/>
          <w:rPrChange w:id="60" w:author="user" w:date="2014-08-26T21:19:00Z">
            <w:rPr>
              <w:rFonts w:ascii="Arial" w:hAnsi="Arial" w:cs="Arial" w:hint="eastAsia"/>
            </w:rPr>
          </w:rPrChange>
        </w:rPr>
        <w:t>會。</w:t>
      </w:r>
    </w:p>
    <w:p w:rsidR="007A6332" w:rsidRPr="0042520E" w:rsidRDefault="007A6332">
      <w:pPr>
        <w:spacing w:line="400" w:lineRule="exact"/>
        <w:ind w:firstLine="480"/>
        <w:jc w:val="both"/>
        <w:rPr>
          <w:ins w:id="61" w:author="user" w:date="2014-08-26T15:55:00Z"/>
          <w:rFonts w:ascii="Arial" w:hAnsi="Arial" w:cs="Arial"/>
          <w:sz w:val="28"/>
          <w:szCs w:val="28"/>
          <w:rPrChange w:id="62" w:author="user" w:date="2014-08-26T21:19:00Z">
            <w:rPr>
              <w:ins w:id="63" w:author="user" w:date="2014-08-26T15:55:00Z"/>
              <w:rFonts w:ascii="Arial" w:hAnsi="Arial" w:cs="Arial"/>
            </w:rPr>
          </w:rPrChange>
        </w:rPr>
        <w:pPrChange w:id="64" w:author="user" w:date="2014-08-26T15:57:00Z">
          <w:pPr>
            <w:jc w:val="both"/>
          </w:pPr>
        </w:pPrChange>
      </w:pPr>
    </w:p>
    <w:p w:rsidR="009956D8" w:rsidRPr="0042520E" w:rsidRDefault="009956D8">
      <w:pPr>
        <w:spacing w:line="400" w:lineRule="exact"/>
        <w:ind w:firstLine="480"/>
        <w:jc w:val="both"/>
        <w:rPr>
          <w:rFonts w:ascii="Arial" w:hAnsi="Arial" w:cs="Arial"/>
          <w:sz w:val="28"/>
          <w:szCs w:val="28"/>
          <w:rPrChange w:id="65" w:author="user" w:date="2014-08-26T21:19:00Z">
            <w:rPr>
              <w:rFonts w:ascii="Arial" w:hAnsi="Arial" w:cs="Arial"/>
            </w:rPr>
          </w:rPrChange>
        </w:rPr>
        <w:pPrChange w:id="66" w:author="user" w:date="2014-08-26T15:57:00Z">
          <w:pPr>
            <w:jc w:val="both"/>
          </w:pPr>
        </w:pPrChange>
      </w:pPr>
    </w:p>
    <w:p w:rsidR="009956D8" w:rsidRPr="0042520E" w:rsidDel="007A6332" w:rsidRDefault="009956D8">
      <w:pPr>
        <w:spacing w:line="400" w:lineRule="exact"/>
        <w:ind w:firstLine="480"/>
        <w:jc w:val="both"/>
        <w:rPr>
          <w:del w:id="67" w:author="user" w:date="2014-08-26T14:47:00Z"/>
          <w:rFonts w:ascii="Arial" w:hAnsi="Arial" w:cs="Arial"/>
          <w:sz w:val="28"/>
          <w:szCs w:val="28"/>
          <w:rPrChange w:id="68" w:author="user" w:date="2014-08-26T21:19:00Z">
            <w:rPr>
              <w:del w:id="69" w:author="user" w:date="2014-08-26T14:47:00Z"/>
              <w:rFonts w:ascii="Arial" w:hAnsi="Arial" w:cs="Arial"/>
              <w:sz w:val="27"/>
              <w:szCs w:val="27"/>
            </w:rPr>
          </w:rPrChange>
        </w:rPr>
        <w:pPrChange w:id="70" w:author="user" w:date="2014-08-26T15:57:00Z">
          <w:pPr>
            <w:jc w:val="both"/>
          </w:pPr>
        </w:pPrChange>
      </w:pPr>
      <w:r w:rsidRPr="0042520E">
        <w:rPr>
          <w:rFonts w:ascii="Arial" w:hAnsi="Arial" w:cs="Arial" w:hint="eastAsia"/>
          <w:sz w:val="28"/>
          <w:szCs w:val="28"/>
          <w:rPrChange w:id="71" w:author="user" w:date="2014-08-26T21:19:00Z">
            <w:rPr>
              <w:rFonts w:ascii="Arial" w:hAnsi="Arial" w:cs="Arial" w:hint="eastAsia"/>
            </w:rPr>
          </w:rPrChange>
        </w:rPr>
        <w:t>發</w:t>
      </w:r>
      <w:ins w:id="72" w:author="user" w:date="2014-08-25T10:10:00Z">
        <w:r w:rsidR="006A497A" w:rsidRPr="0042520E">
          <w:rPr>
            <w:rFonts w:ascii="Arial" w:hAnsi="Arial" w:cs="Arial" w:hint="eastAsia"/>
            <w:sz w:val="28"/>
            <w:szCs w:val="28"/>
            <w:rPrChange w:id="73" w:author="user" w:date="2014-08-26T21:19:00Z">
              <w:rPr>
                <w:rFonts w:ascii="Arial" w:hAnsi="Arial" w:cs="Arial" w:hint="eastAsia"/>
              </w:rPr>
            </w:rPrChange>
          </w:rPr>
          <w:t>布</w:t>
        </w:r>
      </w:ins>
      <w:del w:id="74" w:author="user" w:date="2014-08-25T09:59:00Z">
        <w:r w:rsidRPr="0042520E" w:rsidDel="00440CCF">
          <w:rPr>
            <w:rFonts w:ascii="Arial" w:hAnsi="Arial" w:cs="Arial" w:hint="eastAsia"/>
            <w:sz w:val="28"/>
            <w:szCs w:val="28"/>
            <w:rPrChange w:id="75" w:author="user" w:date="2014-08-26T21:19:00Z">
              <w:rPr>
                <w:rFonts w:ascii="Arial" w:hAnsi="Arial" w:cs="Arial" w:hint="eastAsia"/>
              </w:rPr>
            </w:rPrChange>
          </w:rPr>
          <w:delText>布</w:delText>
        </w:r>
      </w:del>
      <w:r w:rsidRPr="0042520E">
        <w:rPr>
          <w:rFonts w:ascii="Arial" w:hAnsi="Arial" w:cs="Arial" w:hint="eastAsia"/>
          <w:sz w:val="28"/>
          <w:szCs w:val="28"/>
          <w:rPrChange w:id="76" w:author="user" w:date="2014-08-26T21:19:00Z">
            <w:rPr>
              <w:rFonts w:ascii="Arial" w:hAnsi="Arial" w:cs="Arial" w:hint="eastAsia"/>
            </w:rPr>
          </w:rPrChange>
        </w:rPr>
        <w:t>會上，香港黃金五十創辦人林奮強回顧本港的主要社會經濟指標，指出</w:t>
      </w:r>
      <w:r w:rsidR="00CB1CED" w:rsidRPr="0042520E">
        <w:rPr>
          <w:rFonts w:ascii="Arial" w:hAnsi="Arial" w:cs="Arial" w:hint="eastAsia"/>
          <w:sz w:val="28"/>
          <w:szCs w:val="28"/>
          <w:rPrChange w:id="77" w:author="user" w:date="2014-08-26T21:19:00Z">
            <w:rPr>
              <w:rFonts w:ascii="Arial" w:hAnsi="Arial" w:cs="Arial" w:hint="eastAsia"/>
            </w:rPr>
          </w:rPrChange>
        </w:rPr>
        <w:t>過去幾年的確是香港的「黃金五年」。具體而言，緃然環球經濟經歷嚴重的週期性衰退，香港</w:t>
      </w:r>
      <w:ins w:id="78" w:author="user" w:date="2014-08-26T16:12:00Z">
        <w:r w:rsidR="009264C4" w:rsidRPr="0042520E">
          <w:rPr>
            <w:rFonts w:ascii="Arial" w:hAnsi="Arial" w:cs="Arial" w:hint="eastAsia"/>
            <w:sz w:val="28"/>
            <w:szCs w:val="28"/>
          </w:rPr>
          <w:t>經濟及社會</w:t>
        </w:r>
      </w:ins>
      <w:ins w:id="79" w:author="user" w:date="2014-08-26T16:13:00Z">
        <w:r w:rsidR="009264C4" w:rsidRPr="0042520E">
          <w:rPr>
            <w:rFonts w:ascii="Arial" w:hAnsi="Arial" w:cs="Arial" w:hint="eastAsia"/>
            <w:sz w:val="28"/>
            <w:szCs w:val="28"/>
          </w:rPr>
          <w:t>發展</w:t>
        </w:r>
      </w:ins>
      <w:r w:rsidR="00CB1CED" w:rsidRPr="0042520E">
        <w:rPr>
          <w:rFonts w:ascii="Arial" w:hAnsi="Arial" w:cs="Arial" w:hint="eastAsia"/>
          <w:sz w:val="28"/>
          <w:szCs w:val="28"/>
          <w:rPrChange w:id="80" w:author="user" w:date="2014-08-26T21:19:00Z">
            <w:rPr>
              <w:rFonts w:ascii="Arial" w:hAnsi="Arial" w:cs="Arial" w:hint="eastAsia"/>
            </w:rPr>
          </w:rPrChange>
        </w:rPr>
        <w:t>卻</w:t>
      </w:r>
      <w:ins w:id="81" w:author="user" w:date="2014-08-26T16:14:00Z">
        <w:r w:rsidR="009264C4" w:rsidRPr="0042520E">
          <w:rPr>
            <w:rFonts w:ascii="Arial" w:hAnsi="Arial" w:cs="Arial" w:hint="eastAsia"/>
            <w:sz w:val="28"/>
            <w:szCs w:val="28"/>
          </w:rPr>
          <w:t>能高速</w:t>
        </w:r>
      </w:ins>
      <w:r w:rsidR="00CB1CED" w:rsidRPr="0042520E">
        <w:rPr>
          <w:rFonts w:ascii="Arial" w:hAnsi="Arial" w:cs="Arial" w:hint="eastAsia"/>
          <w:sz w:val="28"/>
          <w:szCs w:val="28"/>
          <w:rPrChange w:id="82" w:author="user" w:date="2014-08-26T21:19:00Z">
            <w:rPr>
              <w:rFonts w:ascii="Arial" w:hAnsi="Arial" w:cs="Arial" w:hint="eastAsia"/>
            </w:rPr>
          </w:rPrChange>
        </w:rPr>
        <w:t>逆流而上</w:t>
      </w:r>
      <w:ins w:id="83" w:author="user" w:date="2014-08-26T16:12:00Z">
        <w:r w:rsidR="009264C4" w:rsidRPr="0042520E">
          <w:rPr>
            <w:rFonts w:ascii="Arial" w:hAnsi="Arial" w:cs="Arial" w:hint="eastAsia"/>
            <w:sz w:val="28"/>
            <w:szCs w:val="28"/>
          </w:rPr>
          <w:t>：</w:t>
        </w:r>
      </w:ins>
      <w:del w:id="84" w:author="user" w:date="2014-08-26T16:12:00Z">
        <w:r w:rsidR="00CB1CED" w:rsidRPr="0042520E" w:rsidDel="009264C4">
          <w:rPr>
            <w:rFonts w:ascii="Arial" w:hAnsi="Arial" w:cs="Arial" w:hint="eastAsia"/>
            <w:sz w:val="28"/>
            <w:szCs w:val="28"/>
            <w:rPrChange w:id="85" w:author="user" w:date="2014-08-26T21:19:00Z">
              <w:rPr>
                <w:rFonts w:ascii="Arial" w:hAnsi="Arial" w:cs="Arial" w:hint="eastAsia"/>
              </w:rPr>
            </w:rPrChange>
          </w:rPr>
          <w:delText>，</w:delText>
        </w:r>
      </w:del>
      <w:r w:rsidR="00CB1CED" w:rsidRPr="0042520E">
        <w:rPr>
          <w:rFonts w:ascii="Arial" w:hAnsi="Arial" w:cs="Arial" w:hint="eastAsia"/>
          <w:sz w:val="28"/>
          <w:szCs w:val="28"/>
          <w:rPrChange w:id="86" w:author="user" w:date="2014-08-26T21:19:00Z">
            <w:rPr>
              <w:rFonts w:ascii="Arial" w:hAnsi="Arial" w:cs="Arial" w:hint="eastAsia"/>
            </w:rPr>
          </w:rPrChange>
        </w:rPr>
        <w:t>總就業人數、家庭入息、財政收入屢</w:t>
      </w:r>
      <w:del w:id="87" w:author="user" w:date="2014-08-25T16:08:00Z">
        <w:r w:rsidR="00CB1CED" w:rsidRPr="0042520E" w:rsidDel="00DE470A">
          <w:rPr>
            <w:rFonts w:ascii="Arial" w:hAnsi="Arial" w:cs="Arial" w:hint="eastAsia"/>
            <w:sz w:val="28"/>
            <w:szCs w:val="28"/>
            <w:rPrChange w:id="88" w:author="user" w:date="2014-08-26T21:19:00Z">
              <w:rPr>
                <w:rFonts w:ascii="Arial" w:hAnsi="Arial" w:cs="Arial" w:hint="eastAsia"/>
              </w:rPr>
            </w:rPrChange>
          </w:rPr>
          <w:delText>同</w:delText>
        </w:r>
      </w:del>
      <w:r w:rsidR="00CB1CED" w:rsidRPr="0042520E">
        <w:rPr>
          <w:rFonts w:ascii="Arial" w:hAnsi="Arial" w:cs="Arial" w:hint="eastAsia"/>
          <w:sz w:val="28"/>
          <w:szCs w:val="28"/>
          <w:rPrChange w:id="89" w:author="user" w:date="2014-08-26T21:19:00Z">
            <w:rPr>
              <w:rFonts w:ascii="Arial" w:hAnsi="Arial" w:cs="Arial" w:hint="eastAsia"/>
            </w:rPr>
          </w:rPrChange>
        </w:rPr>
        <w:t>創新高；綜援受助人數</w:t>
      </w:r>
      <w:del w:id="90" w:author="user" w:date="2014-08-26T21:17:00Z">
        <w:r w:rsidR="00CB1CED" w:rsidRPr="0042520E" w:rsidDel="0042520E">
          <w:rPr>
            <w:rFonts w:ascii="Arial" w:hAnsi="Arial" w:cs="Arial" w:hint="eastAsia"/>
            <w:sz w:val="28"/>
            <w:szCs w:val="28"/>
            <w:rPrChange w:id="91" w:author="user" w:date="2014-08-26T21:19:00Z">
              <w:rPr>
                <w:rFonts w:ascii="Arial" w:hAnsi="Arial" w:cs="Arial" w:hint="eastAsia"/>
              </w:rPr>
            </w:rPrChange>
          </w:rPr>
          <w:delText>則</w:delText>
        </w:r>
      </w:del>
      <w:r w:rsidR="00CB1CED" w:rsidRPr="0042520E">
        <w:rPr>
          <w:rFonts w:ascii="Arial" w:hAnsi="Arial" w:cs="Arial" w:hint="eastAsia"/>
          <w:sz w:val="28"/>
          <w:szCs w:val="28"/>
          <w:rPrChange w:id="92" w:author="user" w:date="2014-08-26T21:19:00Z">
            <w:rPr>
              <w:rFonts w:ascii="Arial" w:hAnsi="Arial" w:cs="Arial" w:hint="eastAsia"/>
            </w:rPr>
          </w:rPrChange>
        </w:rPr>
        <w:t>顯著減少。這反映香港正坐享結構性</w:t>
      </w:r>
      <w:ins w:id="93" w:author="user" w:date="2014-08-26T21:17:00Z">
        <w:r w:rsidR="0042520E" w:rsidRPr="0042520E">
          <w:rPr>
            <w:rFonts w:ascii="Arial" w:hAnsi="Arial" w:cs="Arial" w:hint="eastAsia"/>
            <w:sz w:val="28"/>
            <w:szCs w:val="28"/>
          </w:rPr>
          <w:t>、</w:t>
        </w:r>
      </w:ins>
      <w:del w:id="94" w:author="user" w:date="2014-08-26T21:17:00Z">
        <w:r w:rsidR="00CB1CED" w:rsidRPr="0042520E" w:rsidDel="0042520E">
          <w:rPr>
            <w:rFonts w:ascii="Arial" w:hAnsi="Arial" w:cs="Arial" w:hint="eastAsia"/>
            <w:sz w:val="28"/>
            <w:szCs w:val="28"/>
            <w:rPrChange w:id="95" w:author="user" w:date="2014-08-26T21:19:00Z">
              <w:rPr>
                <w:rFonts w:ascii="Arial" w:hAnsi="Arial" w:cs="Arial" w:hint="eastAsia"/>
              </w:rPr>
            </w:rPrChange>
          </w:rPr>
          <w:delText>，</w:delText>
        </w:r>
      </w:del>
      <w:r w:rsidR="00CB1CED" w:rsidRPr="0042520E">
        <w:rPr>
          <w:rFonts w:ascii="Arial" w:hAnsi="Arial" w:cs="Arial" w:hint="eastAsia"/>
          <w:sz w:val="28"/>
          <w:szCs w:val="28"/>
          <w:rPrChange w:id="96" w:author="user" w:date="2014-08-26T21:19:00Z">
            <w:rPr>
              <w:rFonts w:ascii="Arial" w:hAnsi="Arial" w:cs="Arial" w:hint="eastAsia"/>
            </w:rPr>
          </w:rPrChange>
        </w:rPr>
        <w:t>而非週期性的增長機遇；否則當佔全球</w:t>
      </w:r>
      <w:ins w:id="97" w:author="user" w:date="2014-08-25T16:08:00Z">
        <w:r w:rsidR="00DE470A" w:rsidRPr="0042520E">
          <w:rPr>
            <w:rFonts w:ascii="Arial" w:hAnsi="Arial" w:cs="Arial"/>
            <w:sz w:val="28"/>
            <w:szCs w:val="28"/>
            <w:rPrChange w:id="98" w:author="user" w:date="2014-08-26T21:19:00Z">
              <w:rPr>
                <w:rFonts w:ascii="Arial" w:hAnsi="Arial" w:cs="Arial"/>
              </w:rPr>
            </w:rPrChange>
          </w:rPr>
          <w:t>GDP</w:t>
        </w:r>
      </w:ins>
      <w:del w:id="99" w:author="user" w:date="2014-08-25T16:08:00Z">
        <w:r w:rsidR="00CB1CED" w:rsidRPr="0042520E" w:rsidDel="00DE470A">
          <w:rPr>
            <w:rFonts w:ascii="Arial" w:hAnsi="Arial" w:cs="Arial" w:hint="eastAsia"/>
            <w:sz w:val="28"/>
            <w:szCs w:val="28"/>
            <w:rPrChange w:id="100" w:author="user" w:date="2014-08-26T21:19:00Z">
              <w:rPr>
                <w:rFonts w:ascii="Arial" w:hAnsi="Arial" w:cs="Arial" w:hint="eastAsia"/>
              </w:rPr>
            </w:rPrChange>
          </w:rPr>
          <w:delText>經濟</w:delText>
        </w:r>
      </w:del>
      <w:r w:rsidR="00CB1CED" w:rsidRPr="0042520E">
        <w:rPr>
          <w:rFonts w:ascii="Arial" w:hAnsi="Arial" w:cs="Arial" w:hint="eastAsia"/>
          <w:sz w:val="28"/>
          <w:szCs w:val="28"/>
          <w:rPrChange w:id="101" w:author="user" w:date="2014-08-26T21:19:00Z">
            <w:rPr>
              <w:rFonts w:ascii="Arial" w:hAnsi="Arial" w:cs="Arial" w:hint="eastAsia"/>
            </w:rPr>
          </w:rPrChange>
        </w:rPr>
        <w:t>逾六成的國家都泥足深陷時，香港的表現早應被大幅拖累。</w:t>
      </w:r>
    </w:p>
    <w:p w:rsidR="007A6332" w:rsidRPr="0042520E" w:rsidRDefault="007A6332">
      <w:pPr>
        <w:spacing w:line="400" w:lineRule="exact"/>
        <w:ind w:firstLine="480"/>
        <w:jc w:val="both"/>
        <w:rPr>
          <w:ins w:id="102" w:author="user" w:date="2014-08-26T15:55:00Z"/>
          <w:rFonts w:ascii="Arial" w:hAnsi="Arial" w:cs="Arial"/>
          <w:sz w:val="28"/>
          <w:szCs w:val="28"/>
          <w:rPrChange w:id="103" w:author="user" w:date="2014-08-26T21:19:00Z">
            <w:rPr>
              <w:ins w:id="104" w:author="user" w:date="2014-08-26T15:55:00Z"/>
              <w:rFonts w:ascii="Arial" w:hAnsi="Arial" w:cs="Arial"/>
            </w:rPr>
          </w:rPrChange>
        </w:rPr>
        <w:pPrChange w:id="105" w:author="user" w:date="2014-08-26T15:57:00Z">
          <w:pPr>
            <w:jc w:val="both"/>
          </w:pPr>
        </w:pPrChange>
      </w:pPr>
    </w:p>
    <w:p w:rsidR="00CB1CED" w:rsidRPr="0042520E" w:rsidRDefault="00CB1CED">
      <w:pPr>
        <w:spacing w:line="400" w:lineRule="exact"/>
        <w:ind w:firstLine="480"/>
        <w:jc w:val="both"/>
        <w:rPr>
          <w:rFonts w:ascii="Arial" w:hAnsi="Arial" w:cs="Arial"/>
          <w:sz w:val="28"/>
          <w:szCs w:val="28"/>
          <w:rPrChange w:id="106" w:author="user" w:date="2014-08-26T21:19:00Z">
            <w:rPr>
              <w:rFonts w:ascii="Arial" w:hAnsi="Arial" w:cs="Arial"/>
            </w:rPr>
          </w:rPrChange>
        </w:rPr>
        <w:pPrChange w:id="107" w:author="user" w:date="2014-08-26T15:57:00Z">
          <w:pPr>
            <w:jc w:val="both"/>
          </w:pPr>
        </w:pPrChange>
      </w:pPr>
    </w:p>
    <w:p w:rsidR="00CB1CED" w:rsidRPr="0042520E" w:rsidRDefault="00CB1CED">
      <w:pPr>
        <w:spacing w:line="400" w:lineRule="exact"/>
        <w:ind w:firstLine="480"/>
        <w:jc w:val="both"/>
        <w:rPr>
          <w:rFonts w:ascii="Arial" w:hAnsi="Arial" w:cs="Arial"/>
          <w:sz w:val="28"/>
          <w:szCs w:val="28"/>
          <w:rPrChange w:id="108" w:author="user" w:date="2014-08-26T21:19:00Z">
            <w:rPr>
              <w:rFonts w:ascii="Arial" w:hAnsi="Arial" w:cs="Arial"/>
            </w:rPr>
          </w:rPrChange>
        </w:rPr>
        <w:pPrChange w:id="109" w:author="user" w:date="2014-08-26T15:57:00Z">
          <w:pPr>
            <w:jc w:val="both"/>
          </w:pPr>
        </w:pPrChange>
      </w:pPr>
      <w:r w:rsidRPr="0042520E">
        <w:rPr>
          <w:rFonts w:ascii="Arial" w:hAnsi="Arial" w:cs="Arial" w:hint="eastAsia"/>
          <w:sz w:val="28"/>
          <w:szCs w:val="28"/>
          <w:rPrChange w:id="110" w:author="user" w:date="2014-08-26T21:19:00Z">
            <w:rPr>
              <w:rFonts w:ascii="Arial" w:hAnsi="Arial" w:cs="Arial" w:hint="eastAsia"/>
            </w:rPr>
          </w:rPrChange>
        </w:rPr>
        <w:t>香港黃金五十認為，過去三年本港社會</w:t>
      </w:r>
      <w:r w:rsidR="004E629B" w:rsidRPr="0042520E">
        <w:rPr>
          <w:rFonts w:ascii="Arial" w:hAnsi="Arial" w:cs="Arial" w:hint="eastAsia"/>
          <w:sz w:val="28"/>
          <w:szCs w:val="28"/>
          <w:rPrChange w:id="111" w:author="user" w:date="2014-08-26T21:19:00Z">
            <w:rPr>
              <w:rFonts w:ascii="Arial" w:hAnsi="Arial" w:cs="Arial" w:hint="eastAsia"/>
            </w:rPr>
          </w:rPrChange>
        </w:rPr>
        <w:t>同時</w:t>
      </w:r>
      <w:r w:rsidRPr="0042520E">
        <w:rPr>
          <w:rFonts w:ascii="Arial" w:hAnsi="Arial" w:cs="Arial" w:hint="eastAsia"/>
          <w:sz w:val="28"/>
          <w:szCs w:val="28"/>
          <w:rPrChange w:id="112" w:author="user" w:date="2014-08-26T21:19:00Z">
            <w:rPr>
              <w:rFonts w:ascii="Arial" w:hAnsi="Arial" w:cs="Arial" w:hint="eastAsia"/>
            </w:rPr>
          </w:rPrChange>
        </w:rPr>
        <w:t>出現</w:t>
      </w:r>
      <w:r w:rsidR="004E629B" w:rsidRPr="0042520E">
        <w:rPr>
          <w:rFonts w:ascii="Arial" w:hAnsi="Arial" w:cs="Arial" w:hint="eastAsia"/>
          <w:sz w:val="28"/>
          <w:szCs w:val="28"/>
          <w:rPrChange w:id="113" w:author="user" w:date="2014-08-26T21:19:00Z">
            <w:rPr>
              <w:rFonts w:ascii="Arial" w:hAnsi="Arial" w:cs="Arial" w:hint="eastAsia"/>
            </w:rPr>
          </w:rPrChange>
        </w:rPr>
        <w:t>一些正面及負面的</w:t>
      </w:r>
      <w:del w:id="114" w:author="user" w:date="2014-08-26T16:14:00Z">
        <w:r w:rsidR="004E629B" w:rsidRPr="0042520E" w:rsidDel="009264C4">
          <w:rPr>
            <w:rFonts w:ascii="Arial" w:hAnsi="Arial" w:cs="Arial" w:hint="eastAsia"/>
            <w:sz w:val="28"/>
            <w:szCs w:val="28"/>
            <w:rPrChange w:id="115" w:author="user" w:date="2014-08-26T21:19:00Z">
              <w:rPr>
                <w:rFonts w:ascii="Arial" w:hAnsi="Arial" w:cs="Arial" w:hint="eastAsia"/>
              </w:rPr>
            </w:rPrChange>
          </w:rPr>
          <w:delText>因素</w:delText>
        </w:r>
      </w:del>
      <w:ins w:id="116" w:author="user" w:date="2014-08-26T16:14:00Z">
        <w:r w:rsidR="009264C4" w:rsidRPr="0042520E">
          <w:rPr>
            <w:rFonts w:ascii="Arial" w:hAnsi="Arial" w:cs="Arial" w:hint="eastAsia"/>
            <w:sz w:val="28"/>
            <w:szCs w:val="28"/>
          </w:rPr>
          <w:t>發展</w:t>
        </w:r>
      </w:ins>
      <w:r w:rsidR="004E629B" w:rsidRPr="0042520E">
        <w:rPr>
          <w:rFonts w:ascii="Arial" w:hAnsi="Arial" w:cs="Arial" w:hint="eastAsia"/>
          <w:sz w:val="28"/>
          <w:szCs w:val="28"/>
          <w:rPrChange w:id="117" w:author="user" w:date="2014-08-26T21:19:00Z">
            <w:rPr>
              <w:rFonts w:ascii="Arial" w:hAnsi="Arial" w:cs="Arial" w:hint="eastAsia"/>
            </w:rPr>
          </w:rPrChange>
        </w:rPr>
        <w:t>，對香港的長遠發展</w:t>
      </w:r>
      <w:ins w:id="118" w:author="user" w:date="2014-08-25T10:00:00Z">
        <w:r w:rsidR="00440CCF" w:rsidRPr="0042520E">
          <w:rPr>
            <w:rFonts w:ascii="Arial" w:hAnsi="Arial" w:cs="Arial" w:hint="eastAsia"/>
            <w:sz w:val="28"/>
            <w:szCs w:val="28"/>
            <w:rPrChange w:id="119" w:author="user" w:date="2014-08-26T21:19:00Z">
              <w:rPr>
                <w:rFonts w:ascii="Arial" w:hAnsi="Arial" w:cs="Arial" w:hint="eastAsia"/>
              </w:rPr>
            </w:rPrChange>
          </w:rPr>
          <w:t>有</w:t>
        </w:r>
      </w:ins>
      <w:r w:rsidR="004E629B" w:rsidRPr="0042520E">
        <w:rPr>
          <w:rFonts w:ascii="Arial" w:hAnsi="Arial" w:cs="Arial" w:hint="eastAsia"/>
          <w:sz w:val="28"/>
          <w:szCs w:val="28"/>
          <w:rPrChange w:id="120" w:author="user" w:date="2014-08-26T21:19:00Z">
            <w:rPr>
              <w:rFonts w:ascii="Arial" w:hAnsi="Arial" w:cs="Arial" w:hint="eastAsia"/>
            </w:rPr>
          </w:rPrChange>
        </w:rPr>
        <w:t>舉足輕重</w:t>
      </w:r>
      <w:ins w:id="121" w:author="user" w:date="2014-08-25T10:00:00Z">
        <w:r w:rsidR="00440CCF" w:rsidRPr="0042520E">
          <w:rPr>
            <w:rFonts w:ascii="Arial" w:hAnsi="Arial" w:cs="Arial" w:hint="eastAsia"/>
            <w:sz w:val="28"/>
            <w:szCs w:val="28"/>
            <w:rPrChange w:id="122" w:author="user" w:date="2014-08-26T21:19:00Z">
              <w:rPr>
                <w:rFonts w:ascii="Arial" w:hAnsi="Arial" w:cs="Arial" w:hint="eastAsia"/>
              </w:rPr>
            </w:rPrChange>
          </w:rPr>
          <w:t>的影響</w:t>
        </w:r>
      </w:ins>
      <w:r w:rsidR="004E629B" w:rsidRPr="0042520E">
        <w:rPr>
          <w:rFonts w:ascii="Arial" w:hAnsi="Arial" w:cs="Arial" w:hint="eastAsia"/>
          <w:sz w:val="28"/>
          <w:szCs w:val="28"/>
          <w:rPrChange w:id="123" w:author="user" w:date="2014-08-26T21:19:00Z">
            <w:rPr>
              <w:rFonts w:ascii="Arial" w:hAnsi="Arial" w:cs="Arial" w:hint="eastAsia"/>
            </w:rPr>
          </w:rPrChange>
        </w:rPr>
        <w:t>。一方面，社會開始積極探討香港的未來，並引發了不少策略性及長遠的政策討論，例如：退休保障、人口政策、長遠房屋政策、大嶼山發展、公共財政計劃及政制改革等。</w:t>
      </w:r>
    </w:p>
    <w:p w:rsidR="004E629B" w:rsidRPr="0042520E" w:rsidRDefault="004E629B">
      <w:pPr>
        <w:spacing w:line="400" w:lineRule="exact"/>
        <w:jc w:val="both"/>
        <w:rPr>
          <w:rFonts w:ascii="Arial" w:hAnsi="Arial" w:cs="Arial"/>
          <w:sz w:val="28"/>
          <w:szCs w:val="28"/>
          <w:rPrChange w:id="124" w:author="user" w:date="2014-08-26T21:19:00Z">
            <w:rPr>
              <w:rFonts w:ascii="Arial" w:hAnsi="Arial" w:cs="Arial"/>
            </w:rPr>
          </w:rPrChange>
        </w:rPr>
        <w:pPrChange w:id="125" w:author="user" w:date="2014-08-26T15:57:00Z">
          <w:pPr>
            <w:jc w:val="both"/>
          </w:pPr>
        </w:pPrChange>
      </w:pPr>
    </w:p>
    <w:p w:rsidR="00D20CC5" w:rsidRPr="0042520E" w:rsidDel="007A6332" w:rsidRDefault="0042520E">
      <w:pPr>
        <w:spacing w:line="400" w:lineRule="exact"/>
        <w:ind w:firstLine="480"/>
        <w:jc w:val="both"/>
        <w:rPr>
          <w:del w:id="126" w:author="user" w:date="2014-08-26T14:47:00Z"/>
          <w:rFonts w:ascii="Arial" w:hAnsi="Arial" w:cs="Arial"/>
          <w:sz w:val="28"/>
          <w:szCs w:val="28"/>
          <w:rPrChange w:id="127" w:author="user" w:date="2014-08-26T21:19:00Z">
            <w:rPr>
              <w:del w:id="128" w:author="user" w:date="2014-08-26T14:47:00Z"/>
              <w:rFonts w:ascii="Arial" w:hAnsi="Arial" w:cs="Arial"/>
              <w:sz w:val="27"/>
              <w:szCs w:val="27"/>
            </w:rPr>
          </w:rPrChange>
        </w:rPr>
        <w:pPrChange w:id="129" w:author="user" w:date="2014-08-26T15:57:00Z">
          <w:pPr>
            <w:jc w:val="both"/>
          </w:pPr>
        </w:pPrChange>
      </w:pPr>
      <w:ins w:id="130" w:author="user" w:date="2014-08-26T21:17:00Z">
        <w:r w:rsidRPr="0042520E">
          <w:rPr>
            <w:rFonts w:ascii="Arial" w:hAnsi="Arial" w:cs="Arial" w:hint="eastAsia"/>
            <w:sz w:val="28"/>
            <w:szCs w:val="28"/>
          </w:rPr>
          <w:t>另一方面</w:t>
        </w:r>
      </w:ins>
      <w:del w:id="131" w:author="user" w:date="2014-08-26T21:17:00Z">
        <w:r w:rsidR="00FF0CEB" w:rsidRPr="0042520E" w:rsidDel="0042520E">
          <w:rPr>
            <w:rFonts w:ascii="Arial" w:hAnsi="Arial" w:cs="Arial" w:hint="eastAsia"/>
            <w:sz w:val="28"/>
            <w:szCs w:val="28"/>
            <w:rPrChange w:id="132" w:author="user" w:date="2014-08-26T21:19:00Z">
              <w:rPr>
                <w:rFonts w:ascii="Arial" w:hAnsi="Arial" w:cs="Arial" w:hint="eastAsia"/>
              </w:rPr>
            </w:rPrChange>
          </w:rPr>
          <w:delText>同時</w:delText>
        </w:r>
      </w:del>
      <w:r w:rsidR="004E629B" w:rsidRPr="0042520E">
        <w:rPr>
          <w:rFonts w:ascii="Arial" w:hAnsi="Arial" w:cs="Arial" w:hint="eastAsia"/>
          <w:sz w:val="28"/>
          <w:szCs w:val="28"/>
          <w:rPrChange w:id="133" w:author="user" w:date="2014-08-26T21:19:00Z">
            <w:rPr>
              <w:rFonts w:ascii="Arial" w:hAnsi="Arial" w:cs="Arial" w:hint="eastAsia"/>
            </w:rPr>
          </w:rPrChange>
        </w:rPr>
        <w:t>，香港卻出現開埠以來首見的「</w:t>
      </w:r>
      <w:del w:id="134" w:author="user" w:date="2014-08-25T16:08:00Z">
        <w:r w:rsidR="004E629B" w:rsidRPr="0042520E" w:rsidDel="00DE470A">
          <w:rPr>
            <w:rFonts w:ascii="Arial" w:hAnsi="Arial" w:cs="Arial" w:hint="eastAsia"/>
            <w:sz w:val="28"/>
            <w:szCs w:val="28"/>
            <w:rPrChange w:id="135" w:author="user" w:date="2014-08-26T21:19:00Z">
              <w:rPr>
                <w:rFonts w:ascii="Arial" w:hAnsi="Arial" w:cs="Arial" w:hint="eastAsia"/>
              </w:rPr>
            </w:rPrChange>
          </w:rPr>
          <w:delText>閉</w:delText>
        </w:r>
      </w:del>
      <w:ins w:id="136" w:author="user" w:date="2014-08-25T16:08:00Z">
        <w:r w:rsidR="00DE470A" w:rsidRPr="0042520E">
          <w:rPr>
            <w:rFonts w:ascii="Arial" w:hAnsi="Arial" w:cs="Arial" w:hint="eastAsia"/>
            <w:sz w:val="28"/>
            <w:szCs w:val="28"/>
            <w:rPrChange w:id="137" w:author="user" w:date="2014-08-26T21:19:00Z">
              <w:rPr>
                <w:rFonts w:ascii="Arial" w:hAnsi="Arial" w:cs="Arial" w:hint="eastAsia"/>
              </w:rPr>
            </w:rPrChange>
          </w:rPr>
          <w:t>關門</w:t>
        </w:r>
      </w:ins>
      <w:del w:id="138" w:author="user" w:date="2014-08-25T16:08:00Z">
        <w:r w:rsidR="004E629B" w:rsidRPr="0042520E" w:rsidDel="00DE470A">
          <w:rPr>
            <w:rFonts w:ascii="Arial" w:hAnsi="Arial" w:cs="Arial" w:hint="eastAsia"/>
            <w:sz w:val="28"/>
            <w:szCs w:val="28"/>
            <w:rPrChange w:id="139" w:author="user" w:date="2014-08-26T21:19:00Z">
              <w:rPr>
                <w:rFonts w:ascii="Arial" w:hAnsi="Arial" w:cs="Arial" w:hint="eastAsia"/>
              </w:rPr>
            </w:rPrChange>
          </w:rPr>
          <w:delText>關</w:delText>
        </w:r>
      </w:del>
      <w:ins w:id="140" w:author="user" w:date="2014-08-25T16:08:00Z">
        <w:r w:rsidR="00DE470A" w:rsidRPr="0042520E">
          <w:rPr>
            <w:rFonts w:ascii="Arial" w:hAnsi="Arial" w:cs="Arial" w:hint="eastAsia"/>
            <w:sz w:val="28"/>
            <w:szCs w:val="28"/>
            <w:rPrChange w:id="141" w:author="user" w:date="2014-08-26T21:19:00Z">
              <w:rPr>
                <w:rFonts w:ascii="Arial" w:hAnsi="Arial" w:cs="Arial" w:hint="eastAsia"/>
              </w:rPr>
            </w:rPrChange>
          </w:rPr>
          <w:t>閉</w:t>
        </w:r>
      </w:ins>
      <w:r w:rsidR="004E629B" w:rsidRPr="0042520E">
        <w:rPr>
          <w:rFonts w:ascii="Arial" w:hAnsi="Arial" w:cs="Arial" w:hint="eastAsia"/>
          <w:sz w:val="28"/>
          <w:szCs w:val="28"/>
          <w:rPrChange w:id="142" w:author="user" w:date="2014-08-26T21:19:00Z">
            <w:rPr>
              <w:rFonts w:ascii="Arial" w:hAnsi="Arial" w:cs="Arial" w:hint="eastAsia"/>
            </w:rPr>
          </w:rPrChange>
        </w:rPr>
        <w:t>島</w:t>
      </w:r>
      <w:del w:id="143" w:author="user" w:date="2014-08-25T16:09:00Z">
        <w:r w:rsidR="004E629B" w:rsidRPr="0042520E" w:rsidDel="00DE470A">
          <w:rPr>
            <w:rFonts w:ascii="Arial" w:hAnsi="Arial" w:cs="Arial" w:hint="eastAsia"/>
            <w:sz w:val="28"/>
            <w:szCs w:val="28"/>
            <w:rPrChange w:id="144" w:author="user" w:date="2014-08-26T21:19:00Z">
              <w:rPr>
                <w:rFonts w:ascii="Arial" w:hAnsi="Arial" w:cs="Arial" w:hint="eastAsia"/>
              </w:rPr>
            </w:rPrChange>
          </w:rPr>
          <w:delText>化</w:delText>
        </w:r>
      </w:del>
      <w:r w:rsidR="004E629B" w:rsidRPr="0042520E">
        <w:rPr>
          <w:rFonts w:ascii="Arial" w:hAnsi="Arial" w:cs="Arial" w:hint="eastAsia"/>
          <w:sz w:val="28"/>
          <w:szCs w:val="28"/>
          <w:rPrChange w:id="145" w:author="user" w:date="2014-08-26T21:19:00Z">
            <w:rPr>
              <w:rFonts w:ascii="Arial" w:hAnsi="Arial" w:cs="Arial" w:hint="eastAsia"/>
            </w:rPr>
          </w:rPrChange>
        </w:rPr>
        <w:t>」心態</w:t>
      </w:r>
      <w:ins w:id="146" w:author="user" w:date="2014-08-25T18:50:00Z">
        <w:r w:rsidR="00F52EBF" w:rsidRPr="0042520E">
          <w:rPr>
            <w:rFonts w:ascii="Arial" w:hAnsi="Arial" w:cs="Arial" w:hint="eastAsia"/>
            <w:sz w:val="28"/>
            <w:szCs w:val="28"/>
            <w:rPrChange w:id="147" w:author="user" w:date="2014-08-26T21:19:00Z">
              <w:rPr>
                <w:rFonts w:ascii="Arial" w:hAnsi="Arial" w:cs="Arial" w:hint="eastAsia"/>
              </w:rPr>
            </w:rPrChange>
          </w:rPr>
          <w:t>（下</w:t>
        </w:r>
      </w:ins>
      <w:ins w:id="148" w:author="user" w:date="2014-08-25T18:51:00Z">
        <w:r w:rsidR="00F52EBF" w:rsidRPr="0042520E">
          <w:rPr>
            <w:rFonts w:ascii="Arial" w:hAnsi="Arial" w:cs="Arial" w:hint="eastAsia"/>
            <w:sz w:val="28"/>
            <w:szCs w:val="28"/>
            <w:rPrChange w:id="149" w:author="user" w:date="2014-08-26T21:19:00Z">
              <w:rPr>
                <w:rFonts w:ascii="Arial" w:hAnsi="Arial" w:cs="Arial" w:hint="eastAsia"/>
              </w:rPr>
            </w:rPrChange>
          </w:rPr>
          <w:t>稱閉島</w:t>
        </w:r>
      </w:ins>
      <w:ins w:id="150" w:author="user" w:date="2014-08-25T18:50:00Z">
        <w:r w:rsidR="00F52EBF" w:rsidRPr="0042520E">
          <w:rPr>
            <w:rFonts w:ascii="Arial" w:hAnsi="Arial" w:cs="Arial" w:hint="eastAsia"/>
            <w:sz w:val="28"/>
            <w:szCs w:val="28"/>
            <w:rPrChange w:id="151" w:author="user" w:date="2014-08-26T21:19:00Z">
              <w:rPr>
                <w:rFonts w:ascii="Arial" w:hAnsi="Arial" w:cs="Arial" w:hint="eastAsia"/>
              </w:rPr>
            </w:rPrChange>
          </w:rPr>
          <w:t>）</w:t>
        </w:r>
      </w:ins>
      <w:r w:rsidR="004E629B" w:rsidRPr="0042520E">
        <w:rPr>
          <w:rFonts w:ascii="Arial" w:hAnsi="Arial" w:cs="Arial" w:hint="eastAsia"/>
          <w:sz w:val="28"/>
          <w:szCs w:val="28"/>
          <w:rPrChange w:id="152" w:author="user" w:date="2014-08-26T21:19:00Z">
            <w:rPr>
              <w:rFonts w:ascii="Arial" w:hAnsi="Arial" w:cs="Arial" w:hint="eastAsia"/>
            </w:rPr>
          </w:rPrChange>
        </w:rPr>
        <w:t>，以偏狹眼光對待移民及旅客；</w:t>
      </w:r>
      <w:ins w:id="153" w:author="user" w:date="2014-08-26T16:15:00Z">
        <w:r w:rsidR="00526572">
          <w:rPr>
            <w:rFonts w:ascii="Arial" w:hAnsi="Arial" w:cs="Arial" w:hint="eastAsia"/>
            <w:sz w:val="28"/>
            <w:szCs w:val="28"/>
          </w:rPr>
          <w:t>而在</w:t>
        </w:r>
      </w:ins>
      <w:ins w:id="154" w:author="user" w:date="2014-08-27T09:16:00Z">
        <w:r w:rsidR="00526572">
          <w:rPr>
            <w:rFonts w:ascii="Arial" w:hAnsi="Arial" w:cs="Arial" w:hint="eastAsia"/>
            <w:sz w:val="28"/>
            <w:szCs w:val="28"/>
          </w:rPr>
          <w:t>解決</w:t>
        </w:r>
      </w:ins>
      <w:ins w:id="155" w:author="user" w:date="2014-08-26T16:16:00Z">
        <w:r w:rsidR="009264C4" w:rsidRPr="0042520E">
          <w:rPr>
            <w:rFonts w:ascii="Arial" w:hAnsi="Arial" w:cs="Arial" w:hint="eastAsia"/>
            <w:sz w:val="28"/>
            <w:szCs w:val="28"/>
          </w:rPr>
          <w:t>社會及經濟問題時，</w:t>
        </w:r>
      </w:ins>
      <w:r w:rsidR="004E629B" w:rsidRPr="0042520E">
        <w:rPr>
          <w:rFonts w:ascii="Arial" w:hAnsi="Arial" w:cs="Arial" w:hint="eastAsia"/>
          <w:sz w:val="28"/>
          <w:szCs w:val="28"/>
          <w:rPrChange w:id="156" w:author="user" w:date="2014-08-26T21:19:00Z">
            <w:rPr>
              <w:rFonts w:ascii="Arial" w:hAnsi="Arial" w:cs="Arial" w:hint="eastAsia"/>
            </w:rPr>
          </w:rPrChange>
        </w:rPr>
        <w:t>社會</w:t>
      </w:r>
      <w:ins w:id="157" w:author="user" w:date="2014-08-26T16:14:00Z">
        <w:r w:rsidR="009264C4" w:rsidRPr="0042520E">
          <w:rPr>
            <w:rFonts w:ascii="Arial" w:hAnsi="Arial" w:cs="Arial" w:hint="eastAsia"/>
            <w:sz w:val="28"/>
            <w:szCs w:val="28"/>
          </w:rPr>
          <w:t>沒有</w:t>
        </w:r>
      </w:ins>
      <w:ins w:id="158" w:author="user" w:date="2014-08-26T16:16:00Z">
        <w:r w:rsidR="009264C4" w:rsidRPr="0042520E">
          <w:rPr>
            <w:rFonts w:ascii="Arial" w:hAnsi="Arial" w:cs="Arial" w:hint="eastAsia"/>
            <w:sz w:val="28"/>
            <w:szCs w:val="28"/>
          </w:rPr>
          <w:t>充分</w:t>
        </w:r>
      </w:ins>
      <w:ins w:id="159" w:author="user" w:date="2014-08-26T16:14:00Z">
        <w:r w:rsidR="009264C4" w:rsidRPr="0042520E">
          <w:rPr>
            <w:rFonts w:ascii="Arial" w:hAnsi="Arial" w:cs="Arial" w:hint="eastAsia"/>
            <w:sz w:val="28"/>
            <w:szCs w:val="28"/>
          </w:rPr>
          <w:t>利用</w:t>
        </w:r>
      </w:ins>
      <w:del w:id="160" w:author="user" w:date="2014-08-26T16:14:00Z">
        <w:r w:rsidR="004E629B" w:rsidRPr="0042520E" w:rsidDel="009264C4">
          <w:rPr>
            <w:rFonts w:ascii="Arial" w:hAnsi="Arial" w:cs="Arial" w:hint="eastAsia"/>
            <w:sz w:val="28"/>
            <w:szCs w:val="28"/>
            <w:rPrChange w:id="161" w:author="user" w:date="2014-08-26T21:19:00Z">
              <w:rPr>
                <w:rFonts w:ascii="Arial" w:hAnsi="Arial" w:cs="Arial" w:hint="eastAsia"/>
              </w:rPr>
            </w:rPrChange>
          </w:rPr>
          <w:delText>利用</w:delText>
        </w:r>
      </w:del>
      <w:r w:rsidR="004E629B" w:rsidRPr="0042520E">
        <w:rPr>
          <w:rFonts w:ascii="Arial" w:hAnsi="Arial" w:cs="Arial" w:hint="eastAsia"/>
          <w:sz w:val="28"/>
          <w:szCs w:val="28"/>
          <w:rPrChange w:id="162" w:author="user" w:date="2014-08-26T21:19:00Z">
            <w:rPr>
              <w:rFonts w:ascii="Arial" w:hAnsi="Arial" w:cs="Arial" w:hint="eastAsia"/>
            </w:rPr>
          </w:rPrChange>
        </w:rPr>
        <w:t>客觀冷數據</w:t>
      </w:r>
      <w:del w:id="163" w:author="user" w:date="2014-08-26T16:16:00Z">
        <w:r w:rsidR="004E629B" w:rsidRPr="0042520E" w:rsidDel="009264C4">
          <w:rPr>
            <w:rFonts w:ascii="Arial" w:hAnsi="Arial" w:cs="Arial" w:hint="eastAsia"/>
            <w:sz w:val="28"/>
            <w:szCs w:val="28"/>
            <w:rPrChange w:id="164" w:author="user" w:date="2014-08-26T21:19:00Z">
              <w:rPr>
                <w:rFonts w:ascii="Arial" w:hAnsi="Arial" w:cs="Arial" w:hint="eastAsia"/>
              </w:rPr>
            </w:rPrChange>
          </w:rPr>
          <w:delText>處理香港經濟問題的討論不足</w:delText>
        </w:r>
      </w:del>
      <w:ins w:id="165" w:author="user" w:date="2014-08-25T16:09:00Z">
        <w:r w:rsidR="00DE470A" w:rsidRPr="0042520E">
          <w:rPr>
            <w:rFonts w:ascii="Arial" w:hAnsi="Arial" w:cs="Arial" w:hint="eastAsia"/>
            <w:sz w:val="28"/>
            <w:szCs w:val="28"/>
            <w:rPrChange w:id="166" w:author="user" w:date="2014-08-26T21:19:00Z">
              <w:rPr>
                <w:rFonts w:ascii="Arial" w:hAnsi="Arial" w:cs="Arial" w:hint="eastAsia"/>
              </w:rPr>
            </w:rPrChange>
          </w:rPr>
          <w:t>；</w:t>
        </w:r>
      </w:ins>
      <w:ins w:id="167" w:author="user" w:date="2014-08-26T21:17:00Z">
        <w:r w:rsidRPr="0042520E">
          <w:rPr>
            <w:rFonts w:ascii="Arial" w:hAnsi="Arial" w:cs="Arial" w:hint="eastAsia"/>
            <w:sz w:val="28"/>
            <w:szCs w:val="28"/>
          </w:rPr>
          <w:t>同樣</w:t>
        </w:r>
      </w:ins>
      <w:del w:id="168" w:author="user" w:date="2014-08-25T16:09:00Z">
        <w:r w:rsidRPr="0042520E" w:rsidDel="00DE470A">
          <w:rPr>
            <w:rFonts w:ascii="Arial" w:hAnsi="Arial" w:cs="Arial" w:hint="eastAsia"/>
            <w:sz w:val="28"/>
            <w:szCs w:val="28"/>
            <w:rPrChange w:id="169" w:author="user" w:date="2014-08-26T21:19:00Z">
              <w:rPr>
                <w:rFonts w:ascii="Arial" w:hAnsi="Arial" w:cs="Arial" w:hint="eastAsia"/>
              </w:rPr>
            </w:rPrChange>
          </w:rPr>
          <w:delText>。</w:delText>
        </w:r>
      </w:del>
      <w:del w:id="170" w:author="user" w:date="2014-08-26T16:16:00Z">
        <w:r w:rsidR="004E629B" w:rsidRPr="0042520E" w:rsidDel="009264C4">
          <w:rPr>
            <w:rFonts w:ascii="Arial" w:hAnsi="Arial" w:cs="Arial" w:hint="eastAsia"/>
            <w:sz w:val="28"/>
            <w:szCs w:val="28"/>
            <w:rPrChange w:id="171" w:author="user" w:date="2014-08-26T21:19:00Z">
              <w:rPr>
                <w:rFonts w:ascii="Arial" w:hAnsi="Arial" w:cs="Arial" w:hint="eastAsia"/>
              </w:rPr>
            </w:rPrChange>
          </w:rPr>
          <w:delText>更</w:delText>
        </w:r>
      </w:del>
      <w:r w:rsidR="004E629B" w:rsidRPr="0042520E">
        <w:rPr>
          <w:rFonts w:ascii="Arial" w:hAnsi="Arial" w:cs="Arial" w:hint="eastAsia"/>
          <w:sz w:val="28"/>
          <w:szCs w:val="28"/>
          <w:rPrChange w:id="172" w:author="user" w:date="2014-08-26T21:19:00Z">
            <w:rPr>
              <w:rFonts w:ascii="Arial" w:hAnsi="Arial" w:cs="Arial" w:hint="eastAsia"/>
            </w:rPr>
          </w:rPrChange>
        </w:rPr>
        <w:t>另人憂慮的是，</w:t>
      </w:r>
      <w:ins w:id="173" w:author="user" w:date="2014-08-26T16:15:00Z">
        <w:r w:rsidR="009264C4" w:rsidRPr="0042520E">
          <w:rPr>
            <w:rFonts w:ascii="Arial" w:hAnsi="Arial" w:cs="Arial" w:hint="eastAsia"/>
            <w:sz w:val="28"/>
            <w:szCs w:val="28"/>
          </w:rPr>
          <w:t>公共理財沒有應社會及經濟需求而追加投資軟硬件，也沒有</w:t>
        </w:r>
      </w:ins>
      <w:ins w:id="174" w:author="user" w:date="2014-08-26T21:17:00Z">
        <w:r w:rsidRPr="0042520E">
          <w:rPr>
            <w:rFonts w:ascii="Arial" w:hAnsi="Arial" w:cs="Arial" w:hint="eastAsia"/>
            <w:sz w:val="28"/>
            <w:szCs w:val="28"/>
          </w:rPr>
          <w:t>力求平衡的</w:t>
        </w:r>
      </w:ins>
      <w:ins w:id="175" w:author="user" w:date="2014-08-26T16:15:00Z">
        <w:r w:rsidR="009264C4" w:rsidRPr="0042520E">
          <w:rPr>
            <w:rFonts w:ascii="Arial" w:hAnsi="Arial" w:cs="Arial" w:hint="eastAsia"/>
            <w:sz w:val="28"/>
            <w:szCs w:val="28"/>
          </w:rPr>
          <w:t>財政紀律、更欠長遠視野及策略性目光。</w:t>
        </w:r>
      </w:ins>
      <w:del w:id="176" w:author="user" w:date="2014-08-26T16:15:00Z">
        <w:r w:rsidR="004E629B" w:rsidRPr="0042520E" w:rsidDel="009264C4">
          <w:rPr>
            <w:rFonts w:ascii="Arial" w:hAnsi="Arial" w:cs="Arial" w:hint="eastAsia"/>
            <w:sz w:val="28"/>
            <w:szCs w:val="28"/>
            <w:rPrChange w:id="177" w:author="user" w:date="2014-08-26T21:19:00Z">
              <w:rPr>
                <w:rFonts w:ascii="Arial" w:hAnsi="Arial" w:cs="Arial" w:hint="eastAsia"/>
              </w:rPr>
            </w:rPrChange>
          </w:rPr>
          <w:delText>港府的公共理財沒有因應社會需求投資</w:delText>
        </w:r>
      </w:del>
      <w:del w:id="178" w:author="user" w:date="2014-08-25T10:02:00Z">
        <w:r w:rsidR="004E629B" w:rsidRPr="0042520E" w:rsidDel="00440CCF">
          <w:rPr>
            <w:rFonts w:ascii="Arial" w:hAnsi="Arial" w:cs="Arial" w:hint="eastAsia"/>
            <w:sz w:val="28"/>
            <w:szCs w:val="28"/>
            <w:rPrChange w:id="179" w:author="user" w:date="2014-08-26T21:19:00Z">
              <w:rPr>
                <w:rFonts w:ascii="Arial" w:hAnsi="Arial" w:cs="Arial" w:hint="eastAsia"/>
              </w:rPr>
            </w:rPrChange>
          </w:rPr>
          <w:delText>的</w:delText>
        </w:r>
      </w:del>
      <w:del w:id="180" w:author="user" w:date="2014-08-26T16:15:00Z">
        <w:r w:rsidR="004E629B" w:rsidRPr="0042520E" w:rsidDel="009264C4">
          <w:rPr>
            <w:rFonts w:ascii="Arial" w:hAnsi="Arial" w:cs="Arial" w:hint="eastAsia"/>
            <w:sz w:val="28"/>
            <w:szCs w:val="28"/>
            <w:rPrChange w:id="181" w:author="user" w:date="2014-08-26T21:19:00Z">
              <w:rPr>
                <w:rFonts w:ascii="Arial" w:hAnsi="Arial" w:cs="Arial" w:hint="eastAsia"/>
              </w:rPr>
            </w:rPrChange>
          </w:rPr>
          <w:delText>紀律，亦欠缺長遠視野及策略性計劃。</w:delText>
        </w:r>
      </w:del>
    </w:p>
    <w:p w:rsidR="007A6332" w:rsidRPr="0042520E" w:rsidRDefault="007A6332">
      <w:pPr>
        <w:spacing w:line="400" w:lineRule="exact"/>
        <w:ind w:firstLine="480"/>
        <w:jc w:val="both"/>
        <w:rPr>
          <w:ins w:id="182" w:author="user" w:date="2014-08-26T15:55:00Z"/>
          <w:rFonts w:ascii="Arial" w:hAnsi="Arial" w:cs="Arial"/>
          <w:sz w:val="28"/>
          <w:szCs w:val="28"/>
          <w:rPrChange w:id="183" w:author="user" w:date="2014-08-26T21:19:00Z">
            <w:rPr>
              <w:ins w:id="184" w:author="user" w:date="2014-08-26T15:55:00Z"/>
              <w:rFonts w:ascii="Arial" w:hAnsi="Arial" w:cs="Arial"/>
            </w:rPr>
          </w:rPrChange>
        </w:rPr>
        <w:pPrChange w:id="185" w:author="user" w:date="2014-08-26T15:57:00Z">
          <w:pPr>
            <w:jc w:val="both"/>
          </w:pPr>
        </w:pPrChange>
      </w:pPr>
    </w:p>
    <w:p w:rsidR="00D20CC5" w:rsidRPr="0042520E" w:rsidRDefault="00D20CC5">
      <w:pPr>
        <w:spacing w:line="400" w:lineRule="exact"/>
        <w:ind w:firstLine="480"/>
        <w:jc w:val="both"/>
        <w:rPr>
          <w:rFonts w:ascii="Arial" w:hAnsi="Arial" w:cs="Arial"/>
          <w:sz w:val="28"/>
          <w:szCs w:val="28"/>
          <w:rPrChange w:id="186" w:author="user" w:date="2014-08-26T21:19:00Z">
            <w:rPr>
              <w:rFonts w:ascii="Arial" w:hAnsi="Arial" w:cs="Arial"/>
            </w:rPr>
          </w:rPrChange>
        </w:rPr>
        <w:pPrChange w:id="187" w:author="user" w:date="2014-08-26T15:57:00Z">
          <w:pPr>
            <w:jc w:val="both"/>
          </w:pPr>
        </w:pPrChange>
      </w:pPr>
    </w:p>
    <w:p w:rsidR="004E629B" w:rsidRPr="0042520E" w:rsidDel="007A6332" w:rsidRDefault="00D20CC5">
      <w:pPr>
        <w:spacing w:line="400" w:lineRule="exact"/>
        <w:ind w:firstLine="480"/>
        <w:jc w:val="both"/>
        <w:rPr>
          <w:del w:id="188" w:author="user" w:date="2014-08-26T14:47:00Z"/>
          <w:rFonts w:ascii="Arial" w:hAnsi="Arial" w:cs="Arial"/>
          <w:sz w:val="28"/>
          <w:szCs w:val="28"/>
          <w:rPrChange w:id="189" w:author="user" w:date="2014-08-26T21:19:00Z">
            <w:rPr>
              <w:del w:id="190" w:author="user" w:date="2014-08-26T14:47:00Z"/>
              <w:rFonts w:ascii="Arial" w:hAnsi="Arial" w:cs="Arial"/>
              <w:sz w:val="27"/>
              <w:szCs w:val="27"/>
            </w:rPr>
          </w:rPrChange>
        </w:rPr>
        <w:pPrChange w:id="191" w:author="user" w:date="2014-08-26T15:57:00Z">
          <w:pPr>
            <w:jc w:val="both"/>
          </w:pPr>
        </w:pPrChange>
      </w:pPr>
      <w:del w:id="192" w:author="user" w:date="2014-08-26T20:58:00Z">
        <w:r w:rsidRPr="0042520E" w:rsidDel="005E083E">
          <w:rPr>
            <w:rFonts w:ascii="Arial" w:hAnsi="Arial" w:cs="Arial" w:hint="eastAsia"/>
            <w:sz w:val="28"/>
            <w:szCs w:val="28"/>
            <w:rPrChange w:id="193" w:author="user" w:date="2014-08-26T21:19:00Z">
              <w:rPr>
                <w:rFonts w:ascii="Arial" w:hAnsi="Arial" w:cs="Arial" w:hint="eastAsia"/>
              </w:rPr>
            </w:rPrChange>
          </w:rPr>
          <w:delText>林奮強指，「我們的公共理財哲學必須摒棄「掌櫃思維」，而要有</w:delText>
        </w:r>
        <w:r w:rsidRPr="0042520E" w:rsidDel="005E083E">
          <w:rPr>
            <w:rFonts w:ascii="Arial" w:hAnsi="Arial" w:cs="Arial"/>
            <w:sz w:val="28"/>
            <w:szCs w:val="28"/>
            <w:rPrChange w:id="194" w:author="user" w:date="2014-08-26T21:19:00Z">
              <w:rPr>
                <w:rFonts w:ascii="Arial" w:hAnsi="Arial" w:cs="Arial"/>
              </w:rPr>
            </w:rPrChange>
          </w:rPr>
          <w:delText>CFO</w:delText>
        </w:r>
        <w:r w:rsidRPr="0042520E" w:rsidDel="005E083E">
          <w:rPr>
            <w:rFonts w:ascii="Arial" w:hAnsi="Arial" w:cs="Arial" w:hint="eastAsia"/>
            <w:sz w:val="28"/>
            <w:szCs w:val="28"/>
            <w:rPrChange w:id="195" w:author="user" w:date="2014-08-26T21:19:00Z">
              <w:rPr>
                <w:rFonts w:ascii="Arial" w:hAnsi="Arial" w:cs="Arial" w:hint="eastAsia"/>
              </w:rPr>
            </w:rPrChange>
          </w:rPr>
          <w:delText>般的長遠視野。盲目儲錢、限制開支增長、或死守一些沒有基礎的理財原則，並非確保公共財政長遠持續性的方法。政府必須認清香港的潛力，因應社會經濟的龐大需求，為香港投資。」</w:delText>
        </w:r>
      </w:del>
    </w:p>
    <w:p w:rsidR="007A6332" w:rsidRPr="0042520E" w:rsidDel="002836C1" w:rsidRDefault="002836C1">
      <w:pPr>
        <w:spacing w:line="400" w:lineRule="exact"/>
        <w:ind w:firstLine="480"/>
        <w:jc w:val="both"/>
        <w:rPr>
          <w:del w:id="196" w:author="user" w:date="2014-08-26T17:04:00Z"/>
          <w:rFonts w:ascii="Arial" w:hAnsi="Arial" w:cs="Arial"/>
          <w:sz w:val="28"/>
          <w:szCs w:val="28"/>
          <w:rPrChange w:id="197" w:author="user" w:date="2014-08-26T21:19:00Z">
            <w:rPr>
              <w:del w:id="198" w:author="user" w:date="2014-08-26T17:04:00Z"/>
              <w:rFonts w:ascii="Arial" w:hAnsi="Arial" w:cs="Arial"/>
            </w:rPr>
          </w:rPrChange>
        </w:rPr>
        <w:pPrChange w:id="199" w:author="user" w:date="2014-08-26T15:57:00Z">
          <w:pPr>
            <w:jc w:val="both"/>
          </w:pPr>
        </w:pPrChange>
      </w:pPr>
      <w:ins w:id="200" w:author="user" w:date="2014-08-26T17:04:00Z">
        <w:r w:rsidRPr="0042520E">
          <w:rPr>
            <w:rFonts w:ascii="Arial" w:hAnsi="Arial" w:cs="Arial"/>
            <w:sz w:val="28"/>
            <w:szCs w:val="28"/>
          </w:rPr>
          <w:tab/>
        </w:r>
      </w:ins>
    </w:p>
    <w:p w:rsidR="004E629B" w:rsidRPr="0042520E" w:rsidDel="007A6332" w:rsidRDefault="004E629B">
      <w:pPr>
        <w:spacing w:line="400" w:lineRule="exact"/>
        <w:jc w:val="both"/>
        <w:rPr>
          <w:del w:id="201" w:author="user" w:date="2014-08-26T14:47:00Z"/>
          <w:rFonts w:ascii="Arial" w:hAnsi="Arial" w:cs="Arial"/>
          <w:sz w:val="28"/>
          <w:szCs w:val="28"/>
        </w:rPr>
        <w:pPrChange w:id="202" w:author="user" w:date="2014-08-26T17:04:00Z">
          <w:pPr>
            <w:jc w:val="both"/>
          </w:pPr>
        </w:pPrChange>
      </w:pPr>
      <w:r w:rsidRPr="0042520E">
        <w:rPr>
          <w:rFonts w:ascii="Arial" w:hAnsi="Arial" w:cs="Arial" w:hint="eastAsia"/>
          <w:sz w:val="28"/>
          <w:szCs w:val="28"/>
          <w:rPrChange w:id="203" w:author="user" w:date="2014-08-26T21:19:00Z">
            <w:rPr>
              <w:rFonts w:ascii="Arial" w:hAnsi="Arial" w:cs="Arial" w:hint="eastAsia"/>
            </w:rPr>
          </w:rPrChange>
        </w:rPr>
        <w:t>林奮強重申，香港的發展仍然深受硬件（土地不足）、軟件（勞工不足），以及</w:t>
      </w:r>
      <w:ins w:id="204" w:author="user" w:date="2014-08-25T18:50:00Z">
        <w:r w:rsidR="00F52EBF" w:rsidRPr="0042520E">
          <w:rPr>
            <w:rFonts w:ascii="Arial" w:hAnsi="Arial" w:cs="Arial" w:hint="eastAsia"/>
            <w:sz w:val="28"/>
            <w:szCs w:val="28"/>
            <w:rPrChange w:id="205" w:author="user" w:date="2014-08-26T21:19:00Z">
              <w:rPr>
                <w:rFonts w:ascii="Arial" w:hAnsi="Arial" w:cs="Arial" w:hint="eastAsia"/>
              </w:rPr>
            </w:rPrChange>
          </w:rPr>
          <w:t>「閉島」</w:t>
        </w:r>
      </w:ins>
      <w:r w:rsidRPr="0042520E">
        <w:rPr>
          <w:rFonts w:ascii="Arial" w:hAnsi="Arial" w:cs="Arial" w:hint="eastAsia"/>
          <w:sz w:val="28"/>
          <w:szCs w:val="28"/>
          <w:rPrChange w:id="206" w:author="user" w:date="2014-08-26T21:19:00Z">
            <w:rPr>
              <w:rFonts w:ascii="Arial" w:hAnsi="Arial" w:cs="Arial" w:hint="eastAsia"/>
            </w:rPr>
          </w:rPrChange>
        </w:rPr>
        <w:t>心態的「三樽頸」所限，若不及時克服這些障礙，香港勢將陷入「增長衰退」（</w:t>
      </w:r>
      <w:ins w:id="207" w:author="user" w:date="2014-08-25T16:41:00Z">
        <w:r w:rsidR="008178D6" w:rsidRPr="0042520E">
          <w:rPr>
            <w:rFonts w:ascii="Arial" w:hAnsi="Arial" w:cs="Arial"/>
            <w:sz w:val="28"/>
            <w:szCs w:val="28"/>
            <w:rPrChange w:id="208" w:author="user" w:date="2014-08-26T21:19:00Z">
              <w:rPr>
                <w:rFonts w:ascii="Arial" w:hAnsi="Arial" w:cs="Arial"/>
                <w:b/>
              </w:rPr>
            </w:rPrChange>
          </w:rPr>
          <w:t>G</w:t>
        </w:r>
      </w:ins>
      <w:del w:id="209" w:author="user" w:date="2014-08-25T16:41:00Z">
        <w:r w:rsidRPr="0042520E" w:rsidDel="008178D6">
          <w:rPr>
            <w:rFonts w:ascii="Arial" w:hAnsi="Arial" w:cs="Arial"/>
            <w:sz w:val="28"/>
            <w:szCs w:val="28"/>
            <w:rPrChange w:id="210" w:author="user" w:date="2014-08-26T21:19:00Z">
              <w:rPr>
                <w:rFonts w:ascii="Arial" w:hAnsi="Arial" w:cs="Arial"/>
              </w:rPr>
            </w:rPrChange>
          </w:rPr>
          <w:delText>g</w:delText>
        </w:r>
      </w:del>
      <w:r w:rsidRPr="0042520E">
        <w:rPr>
          <w:rFonts w:ascii="Arial" w:hAnsi="Arial" w:cs="Arial"/>
          <w:sz w:val="28"/>
          <w:szCs w:val="28"/>
          <w:rPrChange w:id="211" w:author="user" w:date="2014-08-26T21:19:00Z">
            <w:rPr>
              <w:rFonts w:ascii="Arial" w:hAnsi="Arial" w:cs="Arial"/>
            </w:rPr>
          </w:rPrChange>
        </w:rPr>
        <w:t xml:space="preserve">rowth </w:t>
      </w:r>
      <w:ins w:id="212" w:author="user" w:date="2014-08-25T16:41:00Z">
        <w:r w:rsidR="008178D6" w:rsidRPr="0042520E">
          <w:rPr>
            <w:rFonts w:ascii="Arial" w:hAnsi="Arial" w:cs="Arial"/>
            <w:sz w:val="28"/>
            <w:szCs w:val="28"/>
            <w:rPrChange w:id="213" w:author="user" w:date="2014-08-26T21:19:00Z">
              <w:rPr>
                <w:rFonts w:ascii="Arial" w:hAnsi="Arial" w:cs="Arial"/>
                <w:b/>
              </w:rPr>
            </w:rPrChange>
          </w:rPr>
          <w:t>R</w:t>
        </w:r>
      </w:ins>
      <w:del w:id="214" w:author="user" w:date="2014-08-25T16:41:00Z">
        <w:r w:rsidRPr="0042520E" w:rsidDel="008178D6">
          <w:rPr>
            <w:rFonts w:ascii="Arial" w:hAnsi="Arial" w:cs="Arial"/>
            <w:sz w:val="28"/>
            <w:szCs w:val="28"/>
            <w:rPrChange w:id="215" w:author="user" w:date="2014-08-26T21:19:00Z">
              <w:rPr>
                <w:rFonts w:ascii="Arial" w:hAnsi="Arial" w:cs="Arial"/>
              </w:rPr>
            </w:rPrChange>
          </w:rPr>
          <w:delText>r</w:delText>
        </w:r>
      </w:del>
      <w:r w:rsidRPr="0042520E">
        <w:rPr>
          <w:rFonts w:ascii="Arial" w:hAnsi="Arial" w:cs="Arial"/>
          <w:sz w:val="28"/>
          <w:szCs w:val="28"/>
          <w:rPrChange w:id="216" w:author="user" w:date="2014-08-26T21:19:00Z">
            <w:rPr>
              <w:rFonts w:ascii="Arial" w:hAnsi="Arial" w:cs="Arial"/>
            </w:rPr>
          </w:rPrChange>
        </w:rPr>
        <w:t>ecession</w:t>
      </w:r>
      <w:r w:rsidRPr="0042520E">
        <w:rPr>
          <w:rFonts w:ascii="Arial" w:hAnsi="Arial" w:cs="Arial" w:hint="eastAsia"/>
          <w:sz w:val="28"/>
          <w:szCs w:val="28"/>
          <w:rPrChange w:id="217" w:author="user" w:date="2014-08-26T21:19:00Z">
            <w:rPr>
              <w:rFonts w:ascii="Arial" w:hAnsi="Arial" w:cs="Arial" w:hint="eastAsia"/>
            </w:rPr>
          </w:rPrChange>
        </w:rPr>
        <w:t>），前景堪虞。因此，現在七百萬港人的</w:t>
      </w:r>
      <w:del w:id="218" w:author="user" w:date="2014-08-25T10:03:00Z">
        <w:r w:rsidRPr="0042520E" w:rsidDel="00440CCF">
          <w:rPr>
            <w:rFonts w:ascii="Arial" w:hAnsi="Arial" w:cs="Arial" w:hint="eastAsia"/>
            <w:sz w:val="28"/>
            <w:szCs w:val="28"/>
            <w:rPrChange w:id="219" w:author="user" w:date="2014-08-26T21:19:00Z">
              <w:rPr>
                <w:rFonts w:ascii="Arial" w:hAnsi="Arial" w:cs="Arial" w:hint="eastAsia"/>
              </w:rPr>
            </w:rPrChange>
          </w:rPr>
          <w:delText>選</w:delText>
        </w:r>
      </w:del>
      <w:ins w:id="220" w:author="user" w:date="2014-08-25T10:03:00Z">
        <w:r w:rsidR="00440CCF" w:rsidRPr="0042520E">
          <w:rPr>
            <w:rFonts w:ascii="Arial" w:hAnsi="Arial" w:cs="Arial" w:hint="eastAsia"/>
            <w:sz w:val="28"/>
            <w:szCs w:val="28"/>
            <w:rPrChange w:id="221" w:author="user" w:date="2014-08-26T21:19:00Z">
              <w:rPr>
                <w:rFonts w:ascii="Arial" w:hAnsi="Arial" w:cs="Arial" w:hint="eastAsia"/>
              </w:rPr>
            </w:rPrChange>
          </w:rPr>
          <w:t>抉</w:t>
        </w:r>
      </w:ins>
      <w:r w:rsidRPr="0042520E">
        <w:rPr>
          <w:rFonts w:ascii="Arial" w:hAnsi="Arial" w:cs="Arial" w:hint="eastAsia"/>
          <w:sz w:val="28"/>
          <w:szCs w:val="28"/>
          <w:rPrChange w:id="222" w:author="user" w:date="2014-08-26T21:19:00Z">
            <w:rPr>
              <w:rFonts w:ascii="Arial" w:hAnsi="Arial" w:cs="Arial" w:hint="eastAsia"/>
            </w:rPr>
          </w:rPrChange>
        </w:rPr>
        <w:t>擇，將會決定香港未來五十年是盛是衰。</w:t>
      </w:r>
    </w:p>
    <w:p w:rsidR="007A6332" w:rsidRPr="0042520E" w:rsidRDefault="007A6332">
      <w:pPr>
        <w:spacing w:line="400" w:lineRule="exact"/>
        <w:jc w:val="both"/>
        <w:rPr>
          <w:ins w:id="223" w:author="user" w:date="2014-08-26T15:57:00Z"/>
          <w:rFonts w:ascii="Arial" w:hAnsi="Arial" w:cs="Arial"/>
          <w:sz w:val="28"/>
          <w:szCs w:val="28"/>
          <w:rPrChange w:id="224" w:author="user" w:date="2014-08-26T21:19:00Z">
            <w:rPr>
              <w:ins w:id="225" w:author="user" w:date="2014-08-26T15:57:00Z"/>
              <w:rFonts w:ascii="Arial" w:hAnsi="Arial" w:cs="Arial"/>
            </w:rPr>
          </w:rPrChange>
        </w:rPr>
        <w:pPrChange w:id="226" w:author="user" w:date="2014-08-26T17:04:00Z">
          <w:pPr>
            <w:jc w:val="both"/>
          </w:pPr>
        </w:pPrChange>
      </w:pPr>
    </w:p>
    <w:p w:rsidR="004E629B" w:rsidRPr="0042520E" w:rsidRDefault="004E629B">
      <w:pPr>
        <w:spacing w:line="400" w:lineRule="exact"/>
        <w:ind w:firstLine="480"/>
        <w:jc w:val="both"/>
        <w:rPr>
          <w:rFonts w:ascii="Arial" w:hAnsi="Arial" w:cs="Arial"/>
          <w:sz w:val="28"/>
          <w:szCs w:val="28"/>
          <w:rPrChange w:id="227" w:author="user" w:date="2014-08-26T21:19:00Z">
            <w:rPr>
              <w:rFonts w:ascii="Arial" w:hAnsi="Arial" w:cs="Arial"/>
            </w:rPr>
          </w:rPrChange>
        </w:rPr>
        <w:pPrChange w:id="228" w:author="user" w:date="2014-08-26T15:57:00Z">
          <w:pPr>
            <w:jc w:val="both"/>
          </w:pPr>
        </w:pPrChange>
      </w:pPr>
    </w:p>
    <w:p w:rsidR="004E629B" w:rsidRPr="0042520E" w:rsidRDefault="004E629B">
      <w:pPr>
        <w:spacing w:line="400" w:lineRule="exact"/>
        <w:ind w:firstLine="480"/>
        <w:jc w:val="both"/>
        <w:rPr>
          <w:rFonts w:ascii="Arial" w:hAnsi="Arial" w:cs="Arial"/>
          <w:sz w:val="28"/>
          <w:szCs w:val="28"/>
          <w:rPrChange w:id="229" w:author="user" w:date="2014-08-26T21:19:00Z">
            <w:rPr>
              <w:rFonts w:ascii="Arial" w:hAnsi="Arial" w:cs="Arial"/>
            </w:rPr>
          </w:rPrChange>
        </w:rPr>
        <w:pPrChange w:id="230" w:author="user" w:date="2014-08-26T15:57:00Z">
          <w:pPr>
            <w:jc w:val="both"/>
          </w:pPr>
        </w:pPrChange>
      </w:pPr>
      <w:r w:rsidRPr="0042520E">
        <w:rPr>
          <w:rFonts w:ascii="Arial" w:hAnsi="Arial" w:cs="Arial" w:hint="eastAsia"/>
          <w:sz w:val="28"/>
          <w:szCs w:val="28"/>
          <w:rPrChange w:id="231" w:author="user" w:date="2014-08-26T21:19:00Z">
            <w:rPr>
              <w:rFonts w:ascii="Arial" w:hAnsi="Arial" w:cs="Arial" w:hint="eastAsia"/>
            </w:rPr>
          </w:rPrChange>
        </w:rPr>
        <w:t>香港黃金五十又指，</w:t>
      </w:r>
      <w:r w:rsidR="00382B3D" w:rsidRPr="0042520E">
        <w:rPr>
          <w:rFonts w:ascii="Arial" w:hAnsi="Arial" w:cs="Arial" w:hint="eastAsia"/>
          <w:sz w:val="28"/>
          <w:szCs w:val="28"/>
          <w:rPrChange w:id="232" w:author="user" w:date="2014-08-26T21:19:00Z">
            <w:rPr>
              <w:rFonts w:ascii="Arial" w:hAnsi="Arial" w:cs="Arial" w:hint="eastAsia"/>
            </w:rPr>
          </w:rPrChange>
        </w:rPr>
        <w:t>香港社會必須爭分奪秒解決問題，</w:t>
      </w:r>
      <w:del w:id="233" w:author="user" w:date="2014-08-25T16:09:00Z">
        <w:r w:rsidR="00EF6B15" w:rsidRPr="0042520E" w:rsidDel="00DE470A">
          <w:rPr>
            <w:rFonts w:ascii="Arial" w:hAnsi="Arial" w:cs="Arial" w:hint="eastAsia"/>
            <w:sz w:val="28"/>
            <w:szCs w:val="28"/>
            <w:rPrChange w:id="234" w:author="user" w:date="2014-08-26T21:19:00Z">
              <w:rPr>
                <w:rFonts w:ascii="Arial" w:hAnsi="Arial" w:cs="Arial" w:hint="eastAsia"/>
              </w:rPr>
            </w:rPrChange>
          </w:rPr>
          <w:delText>同時亦</w:delText>
        </w:r>
      </w:del>
      <w:r w:rsidR="00EF6B15" w:rsidRPr="0042520E">
        <w:rPr>
          <w:rFonts w:ascii="Arial" w:hAnsi="Arial" w:cs="Arial" w:hint="eastAsia"/>
          <w:sz w:val="28"/>
          <w:szCs w:val="28"/>
          <w:rPrChange w:id="235" w:author="user" w:date="2014-08-26T21:19:00Z">
            <w:rPr>
              <w:rFonts w:ascii="Arial" w:hAnsi="Arial" w:cs="Arial" w:hint="eastAsia"/>
            </w:rPr>
          </w:rPrChange>
        </w:rPr>
        <w:t>因為全球的社會經濟環境將於未來</w:t>
      </w:r>
      <w:r w:rsidR="00EF6B15" w:rsidRPr="0042520E">
        <w:rPr>
          <w:rFonts w:ascii="Arial" w:hAnsi="Arial" w:cs="Arial"/>
          <w:sz w:val="28"/>
          <w:szCs w:val="28"/>
          <w:rPrChange w:id="236" w:author="user" w:date="2014-08-26T21:19:00Z">
            <w:rPr>
              <w:rFonts w:ascii="Arial" w:hAnsi="Arial" w:cs="Arial"/>
            </w:rPr>
          </w:rPrChange>
        </w:rPr>
        <w:t>20</w:t>
      </w:r>
      <w:r w:rsidR="00EF6B15" w:rsidRPr="0042520E">
        <w:rPr>
          <w:rFonts w:ascii="Arial" w:hAnsi="Arial" w:cs="Arial" w:hint="eastAsia"/>
          <w:sz w:val="28"/>
          <w:szCs w:val="28"/>
          <w:rPrChange w:id="237" w:author="user" w:date="2014-08-26T21:19:00Z">
            <w:rPr>
              <w:rFonts w:ascii="Arial" w:hAnsi="Arial" w:cs="Arial" w:hint="eastAsia"/>
            </w:rPr>
          </w:rPrChange>
        </w:rPr>
        <w:t>年發生劇變。</w:t>
      </w:r>
      <w:del w:id="238" w:author="user" w:date="2014-08-25T16:10:00Z">
        <w:r w:rsidR="00EF6B15" w:rsidRPr="0042520E" w:rsidDel="00DE470A">
          <w:rPr>
            <w:rFonts w:ascii="Arial" w:hAnsi="Arial" w:cs="Arial" w:hint="eastAsia"/>
            <w:sz w:val="28"/>
            <w:szCs w:val="28"/>
            <w:rPrChange w:id="239" w:author="user" w:date="2014-08-26T21:19:00Z">
              <w:rPr>
                <w:rFonts w:ascii="Arial" w:hAnsi="Arial" w:cs="Arial" w:hint="eastAsia"/>
              </w:rPr>
            </w:rPrChange>
          </w:rPr>
          <w:delText>尤其是</w:delText>
        </w:r>
      </w:del>
      <w:r w:rsidR="00EF6B15" w:rsidRPr="0042520E">
        <w:rPr>
          <w:rFonts w:ascii="Arial" w:hAnsi="Arial" w:cs="Arial" w:hint="eastAsia"/>
          <w:sz w:val="28"/>
          <w:szCs w:val="28"/>
          <w:rPrChange w:id="240" w:author="user" w:date="2014-08-26T21:19:00Z">
            <w:rPr>
              <w:rFonts w:ascii="Arial" w:hAnsi="Arial" w:cs="Arial" w:hint="eastAsia"/>
            </w:rPr>
          </w:rPrChange>
        </w:rPr>
        <w:t>西方發達經濟面對人口老化</w:t>
      </w:r>
      <w:r w:rsidR="00FF0CEB" w:rsidRPr="0042520E">
        <w:rPr>
          <w:rFonts w:ascii="Arial" w:hAnsi="Arial" w:cs="Arial" w:hint="eastAsia"/>
          <w:sz w:val="28"/>
          <w:szCs w:val="28"/>
          <w:rPrChange w:id="241" w:author="user" w:date="2014-08-26T21:19:00Z">
            <w:rPr>
              <w:rFonts w:ascii="Arial" w:hAnsi="Arial" w:cs="Arial" w:hint="eastAsia"/>
            </w:rPr>
          </w:rPrChange>
        </w:rPr>
        <w:t>大都嚴重</w:t>
      </w:r>
      <w:r w:rsidR="00EF6B15" w:rsidRPr="0042520E">
        <w:rPr>
          <w:rFonts w:ascii="Arial" w:hAnsi="Arial" w:cs="Arial" w:hint="eastAsia"/>
          <w:sz w:val="28"/>
          <w:szCs w:val="28"/>
          <w:rPrChange w:id="242" w:author="user" w:date="2014-08-26T21:19:00Z">
            <w:rPr>
              <w:rFonts w:ascii="Arial" w:hAnsi="Arial" w:cs="Arial" w:hint="eastAsia"/>
            </w:rPr>
          </w:rPrChange>
        </w:rPr>
        <w:t>準備</w:t>
      </w:r>
      <w:r w:rsidR="00FF0CEB" w:rsidRPr="0042520E">
        <w:rPr>
          <w:rFonts w:ascii="Arial" w:hAnsi="Arial" w:cs="Arial" w:hint="eastAsia"/>
          <w:sz w:val="28"/>
          <w:szCs w:val="28"/>
          <w:rPrChange w:id="243" w:author="user" w:date="2014-08-26T21:19:00Z">
            <w:rPr>
              <w:rFonts w:ascii="Arial" w:hAnsi="Arial" w:cs="Arial" w:hint="eastAsia"/>
            </w:rPr>
          </w:rPrChange>
        </w:rPr>
        <w:t>不足：</w:t>
      </w:r>
      <w:r w:rsidR="00EF6B15" w:rsidRPr="0042520E">
        <w:rPr>
          <w:rFonts w:ascii="Arial" w:hAnsi="Arial" w:cs="Arial" w:hint="eastAsia"/>
          <w:sz w:val="28"/>
          <w:szCs w:val="28"/>
          <w:rPrChange w:id="244" w:author="user" w:date="2014-08-26T21:19:00Z">
            <w:rPr>
              <w:rFonts w:ascii="Arial" w:hAnsi="Arial" w:cs="Arial" w:hint="eastAsia"/>
            </w:rPr>
          </w:rPrChange>
        </w:rPr>
        <w:t>政府債台高築，</w:t>
      </w:r>
      <w:r w:rsidR="00FF0CEB" w:rsidRPr="0042520E">
        <w:rPr>
          <w:rFonts w:ascii="Arial" w:hAnsi="Arial" w:cs="Arial" w:hint="eastAsia"/>
          <w:sz w:val="28"/>
          <w:szCs w:val="28"/>
          <w:rPrChange w:id="245" w:author="user" w:date="2014-08-26T21:19:00Z">
            <w:rPr>
              <w:rFonts w:ascii="Arial" w:hAnsi="Arial" w:cs="Arial" w:hint="eastAsia"/>
            </w:rPr>
          </w:rPrChange>
        </w:rPr>
        <w:t>福利開支必隨</w:t>
      </w:r>
      <w:ins w:id="246" w:author="user" w:date="2014-08-25T10:04:00Z">
        <w:r w:rsidR="00440CCF" w:rsidRPr="0042520E">
          <w:rPr>
            <w:rFonts w:ascii="Arial" w:hAnsi="Arial" w:cs="Arial" w:hint="eastAsia"/>
            <w:sz w:val="28"/>
            <w:szCs w:val="28"/>
            <w:rPrChange w:id="247" w:author="user" w:date="2014-08-26T21:19:00Z">
              <w:rPr>
                <w:rFonts w:ascii="Arial" w:hAnsi="Arial" w:cs="Arial" w:hint="eastAsia"/>
              </w:rPr>
            </w:rPrChange>
          </w:rPr>
          <w:t>人口</w:t>
        </w:r>
      </w:ins>
      <w:r w:rsidR="00FF0CEB" w:rsidRPr="0042520E">
        <w:rPr>
          <w:rFonts w:ascii="Arial" w:hAnsi="Arial" w:cs="Arial" w:hint="eastAsia"/>
          <w:sz w:val="28"/>
          <w:szCs w:val="28"/>
          <w:rPrChange w:id="248" w:author="user" w:date="2014-08-26T21:19:00Z">
            <w:rPr>
              <w:rFonts w:ascii="Arial" w:hAnsi="Arial" w:cs="Arial" w:hint="eastAsia"/>
            </w:rPr>
          </w:rPrChange>
        </w:rPr>
        <w:t>老化而急速上升，高稅率將會持續，甚至增加；而家庭同樣負債</w:t>
      </w:r>
      <w:ins w:id="249" w:author="user" w:date="2014-08-25T10:05:00Z">
        <w:r w:rsidR="00440CCF" w:rsidRPr="0042520E">
          <w:rPr>
            <w:rFonts w:ascii="Arial" w:hAnsi="Arial" w:cs="Arial" w:hint="eastAsia"/>
            <w:sz w:val="28"/>
            <w:szCs w:val="28"/>
            <w:rPrChange w:id="250" w:author="user" w:date="2014-08-26T21:19:00Z">
              <w:rPr>
                <w:rFonts w:ascii="Arial" w:hAnsi="Arial" w:cs="Arial" w:hint="eastAsia"/>
              </w:rPr>
            </w:rPrChange>
          </w:rPr>
          <w:t>纍纍</w:t>
        </w:r>
      </w:ins>
      <w:del w:id="251" w:author="user" w:date="2014-08-25T10:05:00Z">
        <w:r w:rsidR="00FF0CEB" w:rsidRPr="0042520E" w:rsidDel="00440CCF">
          <w:rPr>
            <w:rFonts w:ascii="Arial" w:hAnsi="Arial" w:cs="Arial" w:hint="eastAsia"/>
            <w:sz w:val="28"/>
            <w:szCs w:val="28"/>
            <w:rPrChange w:id="252" w:author="user" w:date="2014-08-26T21:19:00Z">
              <w:rPr>
                <w:rFonts w:ascii="Arial" w:hAnsi="Arial" w:cs="Arial" w:hint="eastAsia"/>
              </w:rPr>
            </w:rPrChange>
          </w:rPr>
          <w:delText>累累</w:delText>
        </w:r>
      </w:del>
      <w:r w:rsidR="00FF0CEB" w:rsidRPr="0042520E">
        <w:rPr>
          <w:rFonts w:ascii="Arial" w:hAnsi="Arial" w:cs="Arial" w:hint="eastAsia"/>
          <w:sz w:val="28"/>
          <w:szCs w:val="28"/>
          <w:rPrChange w:id="253" w:author="user" w:date="2014-08-26T21:19:00Z">
            <w:rPr>
              <w:rFonts w:ascii="Arial" w:hAnsi="Arial" w:cs="Arial" w:hint="eastAsia"/>
            </w:rPr>
          </w:rPrChange>
        </w:rPr>
        <w:t>，私人</w:t>
      </w:r>
      <w:r w:rsidR="00EF6B15" w:rsidRPr="0042520E">
        <w:rPr>
          <w:rFonts w:ascii="Arial" w:hAnsi="Arial" w:cs="Arial" w:hint="eastAsia"/>
          <w:sz w:val="28"/>
          <w:szCs w:val="28"/>
          <w:rPrChange w:id="254" w:author="user" w:date="2014-08-26T21:19:00Z">
            <w:rPr>
              <w:rFonts w:ascii="Arial" w:hAnsi="Arial" w:cs="Arial" w:hint="eastAsia"/>
            </w:rPr>
          </w:rPrChange>
        </w:rPr>
        <w:t>儲蓄不</w:t>
      </w:r>
      <w:r w:rsidR="00FF0CEB" w:rsidRPr="0042520E">
        <w:rPr>
          <w:rFonts w:ascii="Arial" w:hAnsi="Arial" w:cs="Arial" w:hint="eastAsia"/>
          <w:sz w:val="28"/>
          <w:szCs w:val="28"/>
          <w:rPrChange w:id="255" w:author="user" w:date="2014-08-26T21:19:00Z">
            <w:rPr>
              <w:rFonts w:ascii="Arial" w:hAnsi="Arial" w:cs="Arial" w:hint="eastAsia"/>
            </w:rPr>
          </w:rPrChange>
        </w:rPr>
        <w:t>敷</w:t>
      </w:r>
      <w:r w:rsidR="00EF6B15" w:rsidRPr="0042520E">
        <w:rPr>
          <w:rFonts w:ascii="Arial" w:hAnsi="Arial" w:cs="Arial" w:hint="eastAsia"/>
          <w:sz w:val="28"/>
          <w:szCs w:val="28"/>
          <w:rPrChange w:id="256" w:author="user" w:date="2014-08-26T21:19:00Z">
            <w:rPr>
              <w:rFonts w:ascii="Arial" w:hAnsi="Arial" w:cs="Arial" w:hint="eastAsia"/>
            </w:rPr>
          </w:rPrChange>
        </w:rPr>
        <w:t>退休</w:t>
      </w:r>
      <w:r w:rsidR="00FF0CEB" w:rsidRPr="0042520E">
        <w:rPr>
          <w:rFonts w:ascii="Arial" w:hAnsi="Arial" w:cs="Arial" w:hint="eastAsia"/>
          <w:sz w:val="28"/>
          <w:szCs w:val="28"/>
          <w:rPrChange w:id="257" w:author="user" w:date="2014-08-26T21:19:00Z">
            <w:rPr>
              <w:rFonts w:ascii="Arial" w:hAnsi="Arial" w:cs="Arial" w:hint="eastAsia"/>
            </w:rPr>
          </w:rPrChange>
        </w:rPr>
        <w:t>之用，因此</w:t>
      </w:r>
      <w:r w:rsidR="00EF6B15" w:rsidRPr="0042520E">
        <w:rPr>
          <w:rFonts w:ascii="Arial" w:hAnsi="Arial" w:cs="Arial" w:hint="eastAsia"/>
          <w:sz w:val="28"/>
          <w:szCs w:val="28"/>
          <w:rPrChange w:id="258" w:author="user" w:date="2014-08-26T21:19:00Z">
            <w:rPr>
              <w:rFonts w:ascii="Arial" w:hAnsi="Arial" w:cs="Arial" w:hint="eastAsia"/>
            </w:rPr>
          </w:rPrChange>
        </w:rPr>
        <w:t>消費及投資只會輕微復甦</w:t>
      </w:r>
      <w:r w:rsidR="00FF0CEB" w:rsidRPr="0042520E">
        <w:rPr>
          <w:rFonts w:ascii="Arial" w:hAnsi="Arial" w:cs="Arial" w:hint="eastAsia"/>
          <w:sz w:val="28"/>
          <w:szCs w:val="28"/>
          <w:rPrChange w:id="259" w:author="user" w:date="2014-08-26T21:19:00Z">
            <w:rPr>
              <w:rFonts w:ascii="Arial" w:hAnsi="Arial" w:cs="Arial" w:hint="eastAsia"/>
            </w:rPr>
          </w:rPrChange>
        </w:rPr>
        <w:t>，</w:t>
      </w:r>
      <w:r w:rsidR="00EF6B15" w:rsidRPr="0042520E">
        <w:rPr>
          <w:rFonts w:ascii="Arial" w:hAnsi="Arial" w:cs="Arial" w:hint="eastAsia"/>
          <w:sz w:val="28"/>
          <w:szCs w:val="28"/>
          <w:rPrChange w:id="260" w:author="user" w:date="2014-08-26T21:19:00Z">
            <w:rPr>
              <w:rFonts w:ascii="Arial" w:hAnsi="Arial" w:cs="Arial" w:hint="eastAsia"/>
            </w:rPr>
          </w:rPrChange>
        </w:rPr>
        <w:t>年輕人</w:t>
      </w:r>
      <w:r w:rsidR="00FF0CEB" w:rsidRPr="0042520E">
        <w:rPr>
          <w:rFonts w:ascii="Arial" w:hAnsi="Arial" w:cs="Arial" w:hint="eastAsia"/>
          <w:sz w:val="28"/>
          <w:szCs w:val="28"/>
          <w:rPrChange w:id="261" w:author="user" w:date="2014-08-26T21:19:00Z">
            <w:rPr>
              <w:rFonts w:ascii="Arial" w:hAnsi="Arial" w:cs="Arial" w:hint="eastAsia"/>
            </w:rPr>
          </w:rPrChange>
        </w:rPr>
        <w:t>將面對</w:t>
      </w:r>
      <w:ins w:id="262" w:author="user" w:date="2014-08-26T16:17:00Z">
        <w:r w:rsidR="009264C4" w:rsidRPr="0042520E">
          <w:rPr>
            <w:rFonts w:ascii="Arial" w:hAnsi="Arial" w:cs="Arial" w:hint="eastAsia"/>
            <w:sz w:val="28"/>
            <w:szCs w:val="28"/>
          </w:rPr>
          <w:t>長期</w:t>
        </w:r>
      </w:ins>
      <w:r w:rsidR="00EF6B15" w:rsidRPr="0042520E">
        <w:rPr>
          <w:rFonts w:ascii="Arial" w:hAnsi="Arial" w:cs="Arial" w:hint="eastAsia"/>
          <w:sz w:val="28"/>
          <w:szCs w:val="28"/>
          <w:rPrChange w:id="263" w:author="user" w:date="2014-08-26T21:19:00Z">
            <w:rPr>
              <w:rFonts w:ascii="Arial" w:hAnsi="Arial" w:cs="Arial" w:hint="eastAsia"/>
            </w:rPr>
          </w:rPrChange>
        </w:rPr>
        <w:t>高失業率及欠缺</w:t>
      </w:r>
      <w:ins w:id="264" w:author="user" w:date="2014-08-25T18:51:00Z">
        <w:r w:rsidR="00F52EBF" w:rsidRPr="0042520E">
          <w:rPr>
            <w:rFonts w:ascii="Arial" w:hAnsi="Arial" w:cs="Arial" w:hint="eastAsia"/>
            <w:sz w:val="28"/>
            <w:szCs w:val="28"/>
            <w:rPrChange w:id="265" w:author="user" w:date="2014-08-26T21:19:00Z">
              <w:rPr>
                <w:rFonts w:ascii="Arial" w:hAnsi="Arial" w:cs="Arial" w:hint="eastAsia"/>
              </w:rPr>
            </w:rPrChange>
          </w:rPr>
          <w:t>爬升階</w:t>
        </w:r>
      </w:ins>
      <w:ins w:id="266" w:author="user" w:date="2014-08-25T18:52:00Z">
        <w:r w:rsidR="00F52EBF" w:rsidRPr="0042520E">
          <w:rPr>
            <w:rFonts w:ascii="Arial" w:hAnsi="Arial" w:cs="Arial" w:hint="eastAsia"/>
            <w:sz w:val="28"/>
            <w:szCs w:val="28"/>
            <w:rPrChange w:id="267" w:author="user" w:date="2014-08-26T21:19:00Z">
              <w:rPr>
                <w:rFonts w:ascii="Arial" w:hAnsi="Arial" w:cs="Arial" w:hint="eastAsia"/>
              </w:rPr>
            </w:rPrChange>
          </w:rPr>
          <w:t>梯的</w:t>
        </w:r>
      </w:ins>
      <w:r w:rsidR="00EF6B15" w:rsidRPr="0042520E">
        <w:rPr>
          <w:rFonts w:ascii="Arial" w:hAnsi="Arial" w:cs="Arial" w:hint="eastAsia"/>
          <w:sz w:val="28"/>
          <w:szCs w:val="28"/>
          <w:rPrChange w:id="268" w:author="user" w:date="2014-08-26T21:19:00Z">
            <w:rPr>
              <w:rFonts w:ascii="Arial" w:hAnsi="Arial" w:cs="Arial" w:hint="eastAsia"/>
            </w:rPr>
          </w:rPrChange>
        </w:rPr>
        <w:t>上流力。</w:t>
      </w:r>
    </w:p>
    <w:p w:rsidR="00FF0CEB" w:rsidRPr="0042520E" w:rsidRDefault="00FF0CEB">
      <w:pPr>
        <w:spacing w:line="400" w:lineRule="exact"/>
        <w:jc w:val="both"/>
        <w:rPr>
          <w:rFonts w:ascii="Arial" w:hAnsi="Arial" w:cs="Arial"/>
          <w:sz w:val="28"/>
          <w:szCs w:val="28"/>
          <w:rPrChange w:id="269" w:author="user" w:date="2014-08-26T21:19:00Z">
            <w:rPr>
              <w:rFonts w:ascii="Arial" w:hAnsi="Arial" w:cs="Arial"/>
            </w:rPr>
          </w:rPrChange>
        </w:rPr>
        <w:pPrChange w:id="270" w:author="user" w:date="2014-08-26T15:57:00Z">
          <w:pPr>
            <w:jc w:val="both"/>
          </w:pPr>
        </w:pPrChange>
      </w:pPr>
    </w:p>
    <w:p w:rsidR="0042520E" w:rsidRPr="0042520E" w:rsidRDefault="00FF0CEB" w:rsidP="009F6F6C">
      <w:pPr>
        <w:spacing w:line="400" w:lineRule="exact"/>
        <w:ind w:firstLine="480"/>
        <w:rPr>
          <w:ins w:id="271" w:author="user" w:date="2014-08-26T21:18:00Z"/>
          <w:rFonts w:ascii="Arial" w:hAnsi="Arial" w:cs="Arial"/>
          <w:sz w:val="28"/>
          <w:szCs w:val="28"/>
        </w:rPr>
      </w:pPr>
      <w:r w:rsidRPr="0042520E">
        <w:rPr>
          <w:rFonts w:ascii="Arial" w:hAnsi="Arial" w:cs="Arial" w:hint="eastAsia"/>
          <w:sz w:val="28"/>
          <w:szCs w:val="28"/>
          <w:rPrChange w:id="272" w:author="user" w:date="2014-08-26T21:19:00Z">
            <w:rPr>
              <w:rFonts w:ascii="Arial" w:hAnsi="Arial" w:cs="Arial" w:hint="eastAsia"/>
            </w:rPr>
          </w:rPrChange>
        </w:rPr>
        <w:t>另一方面，企業、菁英、資金</w:t>
      </w:r>
      <w:ins w:id="273" w:author="user" w:date="2014-08-27T09:17:00Z">
        <w:r w:rsidR="00526572">
          <w:rPr>
            <w:rFonts w:ascii="Arial" w:hAnsi="Arial" w:cs="Arial" w:hint="eastAsia"/>
            <w:sz w:val="28"/>
            <w:szCs w:val="28"/>
          </w:rPr>
          <w:t>的</w:t>
        </w:r>
      </w:ins>
      <w:r w:rsidRPr="0042520E">
        <w:rPr>
          <w:rFonts w:ascii="Arial" w:hAnsi="Arial" w:cs="Arial" w:hint="eastAsia"/>
          <w:sz w:val="28"/>
          <w:szCs w:val="28"/>
          <w:rPrChange w:id="274" w:author="user" w:date="2014-08-26T21:19:00Z">
            <w:rPr>
              <w:rFonts w:ascii="Arial" w:hAnsi="Arial" w:cs="Arial" w:hint="eastAsia"/>
            </w:rPr>
          </w:rPrChange>
        </w:rPr>
        <w:t>流動性卻有增無減，並會「擇木而棲」，從結構性高赤字、高稅率的經濟，流向具增長潛力的低稅地區。結果，前者會老化得更快，經濟增長更慢，出現「希臘化」的現象，形成「勝者全勝」（</w:t>
      </w:r>
      <w:r w:rsidRPr="0042520E">
        <w:rPr>
          <w:rFonts w:ascii="Arial" w:hAnsi="Arial" w:cs="Arial"/>
          <w:sz w:val="28"/>
          <w:szCs w:val="28"/>
          <w:rPrChange w:id="275" w:author="user" w:date="2014-08-26T21:19:00Z">
            <w:rPr>
              <w:rFonts w:ascii="Arial" w:hAnsi="Arial" w:cs="Arial"/>
            </w:rPr>
          </w:rPrChange>
        </w:rPr>
        <w:t>Winners take all</w:t>
      </w:r>
      <w:r w:rsidRPr="0042520E">
        <w:rPr>
          <w:rFonts w:ascii="Arial" w:hAnsi="Arial" w:cs="Arial" w:hint="eastAsia"/>
          <w:sz w:val="28"/>
          <w:szCs w:val="28"/>
          <w:rPrChange w:id="276" w:author="user" w:date="2014-08-26T21:19:00Z">
            <w:rPr>
              <w:rFonts w:ascii="Arial" w:hAnsi="Arial" w:cs="Arial" w:hint="eastAsia"/>
            </w:rPr>
          </w:rPrChange>
        </w:rPr>
        <w:t>）的局面。因此，當務之急應是確保香港在人口急速老化期間</w:t>
      </w:r>
      <w:ins w:id="277" w:author="user" w:date="2014-08-26T16:17:00Z">
        <w:r w:rsidR="009264C4" w:rsidRPr="0042520E">
          <w:rPr>
            <w:rFonts w:ascii="Arial" w:hAnsi="Arial" w:cs="Arial" w:hint="eastAsia"/>
            <w:sz w:val="28"/>
            <w:szCs w:val="28"/>
          </w:rPr>
          <w:t>，</w:t>
        </w:r>
      </w:ins>
      <w:ins w:id="278" w:author="user" w:date="2014-08-26T20:59:00Z">
        <w:r w:rsidR="005E083E" w:rsidRPr="0042520E">
          <w:rPr>
            <w:rFonts w:ascii="Arial" w:hAnsi="Arial" w:cs="Arial" w:hint="eastAsia"/>
            <w:sz w:val="28"/>
            <w:szCs w:val="28"/>
          </w:rPr>
          <w:t>乘</w:t>
        </w:r>
      </w:ins>
      <w:ins w:id="279" w:author="user" w:date="2014-08-26T16:19:00Z">
        <w:r w:rsidR="009264C4" w:rsidRPr="0042520E">
          <w:rPr>
            <w:rFonts w:ascii="Arial" w:hAnsi="Arial" w:cs="Arial" w:hint="eastAsia"/>
            <w:sz w:val="28"/>
            <w:szCs w:val="28"/>
          </w:rPr>
          <w:t>着結構性增長機遇，</w:t>
        </w:r>
      </w:ins>
      <w:ins w:id="280" w:author="user" w:date="2014-08-26T16:17:00Z">
        <w:r w:rsidR="009264C4" w:rsidRPr="0042520E">
          <w:rPr>
            <w:rFonts w:ascii="Arial" w:hAnsi="Arial" w:cs="Arial" w:hint="eastAsia"/>
            <w:sz w:val="28"/>
            <w:szCs w:val="28"/>
          </w:rPr>
          <w:t>加快</w:t>
        </w:r>
      </w:ins>
      <w:ins w:id="281" w:author="user" w:date="2014-08-26T16:18:00Z">
        <w:r w:rsidR="009264C4" w:rsidRPr="0042520E">
          <w:rPr>
            <w:rFonts w:ascii="Arial" w:hAnsi="Arial" w:cs="Arial" w:hint="eastAsia"/>
            <w:sz w:val="28"/>
            <w:szCs w:val="28"/>
          </w:rPr>
          <w:t>投資，造大造好我們的軟硬件，</w:t>
        </w:r>
      </w:ins>
      <w:ins w:id="282" w:author="user" w:date="2014-08-26T21:18:00Z">
        <w:r w:rsidR="0042520E" w:rsidRPr="0042520E">
          <w:rPr>
            <w:rFonts w:ascii="Arial" w:hAnsi="Arial" w:cs="Arial" w:hint="eastAsia"/>
            <w:sz w:val="28"/>
            <w:szCs w:val="28"/>
          </w:rPr>
          <w:t>保持及</w:t>
        </w:r>
      </w:ins>
      <w:ins w:id="283" w:author="user" w:date="2014-08-26T16:18:00Z">
        <w:r w:rsidR="009264C4" w:rsidRPr="0042520E">
          <w:rPr>
            <w:rFonts w:ascii="Arial" w:hAnsi="Arial" w:cs="Arial" w:hint="eastAsia"/>
            <w:sz w:val="28"/>
            <w:szCs w:val="28"/>
          </w:rPr>
          <w:t>增強</w:t>
        </w:r>
      </w:ins>
      <w:del w:id="284" w:author="user" w:date="2014-08-26T21:18:00Z">
        <w:r w:rsidRPr="0042520E" w:rsidDel="0042520E">
          <w:rPr>
            <w:rFonts w:ascii="Arial" w:hAnsi="Arial" w:cs="Arial" w:hint="eastAsia"/>
            <w:sz w:val="28"/>
            <w:szCs w:val="28"/>
            <w:rPrChange w:id="285" w:author="user" w:date="2014-08-26T21:19:00Z">
              <w:rPr>
                <w:rFonts w:ascii="Arial" w:hAnsi="Arial" w:cs="Arial" w:hint="eastAsia"/>
              </w:rPr>
            </w:rPrChange>
          </w:rPr>
          <w:delText>保持</w:delText>
        </w:r>
      </w:del>
      <w:r w:rsidRPr="0042520E">
        <w:rPr>
          <w:rFonts w:ascii="Arial" w:hAnsi="Arial" w:cs="Arial" w:hint="eastAsia"/>
          <w:sz w:val="28"/>
          <w:szCs w:val="28"/>
          <w:rPrChange w:id="286" w:author="user" w:date="2014-08-26T21:19:00Z">
            <w:rPr>
              <w:rFonts w:ascii="Arial" w:hAnsi="Arial" w:cs="Arial" w:hint="eastAsia"/>
            </w:rPr>
          </w:rPrChange>
        </w:rPr>
        <w:t>經濟活力和競爭力，</w:t>
      </w:r>
      <w:ins w:id="287" w:author="user" w:date="2014-08-26T21:18:00Z">
        <w:r w:rsidR="0042520E" w:rsidRPr="0042520E">
          <w:rPr>
            <w:rFonts w:ascii="Arial" w:hAnsi="Arial" w:cs="Arial" w:hint="eastAsia"/>
            <w:sz w:val="28"/>
            <w:szCs w:val="28"/>
          </w:rPr>
          <w:t>令香港</w:t>
        </w:r>
      </w:ins>
      <w:r w:rsidRPr="0042520E">
        <w:rPr>
          <w:rFonts w:ascii="Arial" w:hAnsi="Arial" w:cs="Arial" w:hint="eastAsia"/>
          <w:sz w:val="28"/>
          <w:szCs w:val="28"/>
          <w:rPrChange w:id="288" w:author="user" w:date="2014-08-26T21:19:00Z">
            <w:rPr>
              <w:rFonts w:ascii="Arial" w:hAnsi="Arial" w:cs="Arial" w:hint="eastAsia"/>
            </w:rPr>
          </w:rPrChange>
        </w:rPr>
        <w:t>依然成為贏家</w:t>
      </w:r>
      <w:ins w:id="289" w:author="user" w:date="2014-08-26T16:19:00Z">
        <w:r w:rsidR="009264C4" w:rsidRPr="0042520E">
          <w:rPr>
            <w:rFonts w:ascii="Arial" w:hAnsi="Arial" w:cs="Arial" w:hint="eastAsia"/>
            <w:sz w:val="28"/>
            <w:szCs w:val="28"/>
          </w:rPr>
          <w:t>，得以惠及老、中、青三代</w:t>
        </w:r>
      </w:ins>
      <w:r w:rsidRPr="0042520E">
        <w:rPr>
          <w:rFonts w:ascii="Arial" w:hAnsi="Arial" w:cs="Arial" w:hint="eastAsia"/>
          <w:sz w:val="28"/>
          <w:szCs w:val="28"/>
          <w:rPrChange w:id="290" w:author="user" w:date="2014-08-26T21:19:00Z">
            <w:rPr>
              <w:rFonts w:ascii="Arial" w:hAnsi="Arial" w:cs="Arial" w:hint="eastAsia"/>
            </w:rPr>
          </w:rPrChange>
        </w:rPr>
        <w:t>。</w:t>
      </w:r>
    </w:p>
    <w:p w:rsidR="0042520E" w:rsidRPr="0042520E" w:rsidRDefault="0042520E" w:rsidP="009F6F6C">
      <w:pPr>
        <w:spacing w:line="400" w:lineRule="exact"/>
        <w:ind w:firstLine="480"/>
        <w:rPr>
          <w:ins w:id="291" w:author="user" w:date="2014-08-26T21:18:00Z"/>
          <w:rFonts w:ascii="Arial" w:hAnsi="Arial" w:cs="Arial"/>
          <w:sz w:val="28"/>
          <w:szCs w:val="28"/>
          <w:rPrChange w:id="292" w:author="user" w:date="2014-08-26T21:19:00Z">
            <w:rPr>
              <w:ins w:id="293" w:author="user" w:date="2014-08-26T21:18:00Z"/>
              <w:sz w:val="28"/>
              <w:szCs w:val="28"/>
            </w:rPr>
          </w:rPrChange>
        </w:rPr>
      </w:pPr>
    </w:p>
    <w:p w:rsidR="009F6F6C" w:rsidRPr="0042520E" w:rsidRDefault="009F6F6C" w:rsidP="009F6F6C">
      <w:pPr>
        <w:spacing w:line="400" w:lineRule="exact"/>
        <w:ind w:firstLine="480"/>
        <w:rPr>
          <w:rFonts w:ascii="Arial" w:hAnsi="Arial" w:cs="Arial"/>
          <w:sz w:val="28"/>
          <w:szCs w:val="28"/>
          <w:rPrChange w:id="294" w:author="user" w:date="2014-08-26T21:19:00Z">
            <w:rPr>
              <w:sz w:val="28"/>
              <w:szCs w:val="28"/>
            </w:rPr>
          </w:rPrChange>
        </w:rPr>
      </w:pPr>
      <w:moveToRangeStart w:id="295" w:author="user" w:date="2014-08-26T17:36:00Z" w:name="move396837903"/>
      <w:moveTo w:id="296" w:author="user" w:date="2014-08-26T17:36:00Z">
        <w:r w:rsidRPr="0042520E">
          <w:rPr>
            <w:rFonts w:ascii="Arial" w:hAnsi="Arial" w:cs="Arial" w:hint="eastAsia"/>
            <w:sz w:val="28"/>
            <w:szCs w:val="28"/>
            <w:rPrChange w:id="297" w:author="user" w:date="2014-08-26T21:19:00Z">
              <w:rPr>
                <w:rFonts w:hint="eastAsia"/>
                <w:sz w:val="28"/>
                <w:szCs w:val="28"/>
              </w:rPr>
            </w:rPrChange>
          </w:rPr>
          <w:t>要令香港長勝，香港黃金五十倡議以下的具體方案：</w:t>
        </w:r>
      </w:moveTo>
    </w:p>
    <w:moveToRangeEnd w:id="295"/>
    <w:p w:rsidR="00FF0CEB" w:rsidRPr="0042520E" w:rsidDel="007A6332" w:rsidRDefault="00FF0CEB">
      <w:pPr>
        <w:spacing w:line="400" w:lineRule="exact"/>
        <w:ind w:firstLine="480"/>
        <w:jc w:val="both"/>
        <w:rPr>
          <w:del w:id="298" w:author="user" w:date="2014-08-26T14:48:00Z"/>
          <w:rFonts w:ascii="Arial" w:hAnsi="Arial" w:cs="Arial"/>
          <w:sz w:val="28"/>
          <w:szCs w:val="28"/>
        </w:rPr>
        <w:pPrChange w:id="299" w:author="user" w:date="2014-08-26T17:07:00Z">
          <w:pPr>
            <w:jc w:val="both"/>
          </w:pPr>
        </w:pPrChange>
      </w:pPr>
    </w:p>
    <w:p w:rsidR="009264C4" w:rsidRPr="0042520E" w:rsidDel="0079104E" w:rsidRDefault="009264C4">
      <w:pPr>
        <w:spacing w:line="400" w:lineRule="exact"/>
        <w:jc w:val="both"/>
        <w:rPr>
          <w:del w:id="300" w:author="user" w:date="2014-08-26T17:53:00Z"/>
          <w:rFonts w:ascii="Arial" w:hAnsi="Arial" w:cs="Arial"/>
          <w:sz w:val="28"/>
          <w:szCs w:val="28"/>
          <w:rPrChange w:id="301" w:author="user" w:date="2014-08-26T21:19:00Z">
            <w:rPr>
              <w:del w:id="302" w:author="user" w:date="2014-08-26T17:53:00Z"/>
              <w:rFonts w:ascii="Arial" w:hAnsi="Arial" w:cs="Arial"/>
            </w:rPr>
          </w:rPrChange>
        </w:rPr>
        <w:pPrChange w:id="303" w:author="user" w:date="2014-08-26T16:17:00Z">
          <w:pPr>
            <w:jc w:val="both"/>
          </w:pPr>
        </w:pPrChange>
      </w:pPr>
    </w:p>
    <w:p w:rsidR="00FC607F" w:rsidRPr="0042520E" w:rsidDel="009F6F6C" w:rsidRDefault="00FC607F">
      <w:pPr>
        <w:spacing w:line="400" w:lineRule="exact"/>
        <w:rPr>
          <w:rFonts w:ascii="Arial" w:hAnsi="Arial" w:cs="Arial"/>
          <w:sz w:val="28"/>
          <w:szCs w:val="28"/>
          <w:rPrChange w:id="304" w:author="user" w:date="2014-08-26T21:19:00Z">
            <w:rPr>
              <w:rFonts w:ascii="Arial" w:hAnsi="Arial" w:cs="Arial"/>
            </w:rPr>
          </w:rPrChange>
        </w:rPr>
        <w:pPrChange w:id="305" w:author="user" w:date="2014-08-26T17:53:00Z">
          <w:pPr>
            <w:jc w:val="both"/>
          </w:pPr>
        </w:pPrChange>
      </w:pPr>
      <w:moveFromRangeStart w:id="306" w:author="user" w:date="2014-08-26T17:36:00Z" w:name="move396837903"/>
      <w:moveFrom w:id="307" w:author="user" w:date="2014-08-26T17:36:00Z">
        <w:r w:rsidRPr="0042520E" w:rsidDel="009F6F6C">
          <w:rPr>
            <w:rFonts w:ascii="Arial" w:hAnsi="Arial" w:cs="Arial" w:hint="eastAsia"/>
            <w:sz w:val="28"/>
            <w:szCs w:val="28"/>
            <w:rPrChange w:id="308" w:author="user" w:date="2014-08-26T21:19:00Z">
              <w:rPr>
                <w:rFonts w:ascii="Arial" w:hAnsi="Arial" w:cs="Arial" w:hint="eastAsia"/>
              </w:rPr>
            </w:rPrChange>
          </w:rPr>
          <w:t>要</w:t>
        </w:r>
        <w:r w:rsidR="002B03F3" w:rsidRPr="0042520E" w:rsidDel="009F6F6C">
          <w:rPr>
            <w:rFonts w:ascii="Arial" w:hAnsi="Arial" w:cs="Arial" w:hint="eastAsia"/>
            <w:sz w:val="28"/>
            <w:szCs w:val="28"/>
            <w:rPrChange w:id="309" w:author="user" w:date="2014-08-26T21:19:00Z">
              <w:rPr>
                <w:rFonts w:ascii="Arial" w:hAnsi="Arial" w:cs="Arial" w:hint="eastAsia"/>
              </w:rPr>
            </w:rPrChange>
          </w:rPr>
          <w:t>令</w:t>
        </w:r>
        <w:r w:rsidRPr="0042520E" w:rsidDel="009F6F6C">
          <w:rPr>
            <w:rFonts w:ascii="Arial" w:hAnsi="Arial" w:cs="Arial" w:hint="eastAsia"/>
            <w:sz w:val="28"/>
            <w:szCs w:val="28"/>
            <w:rPrChange w:id="310" w:author="user" w:date="2014-08-26T21:19:00Z">
              <w:rPr>
                <w:rFonts w:ascii="Arial" w:hAnsi="Arial" w:cs="Arial" w:hint="eastAsia"/>
              </w:rPr>
            </w:rPrChange>
          </w:rPr>
          <w:t>香港</w:t>
        </w:r>
        <w:r w:rsidR="002B03F3" w:rsidRPr="0042520E" w:rsidDel="009F6F6C">
          <w:rPr>
            <w:rFonts w:ascii="Arial" w:hAnsi="Arial" w:cs="Arial" w:hint="eastAsia"/>
            <w:sz w:val="28"/>
            <w:szCs w:val="28"/>
            <w:rPrChange w:id="311" w:author="user" w:date="2014-08-26T21:19:00Z">
              <w:rPr>
                <w:rFonts w:ascii="Arial" w:hAnsi="Arial" w:cs="Arial" w:hint="eastAsia"/>
              </w:rPr>
            </w:rPrChange>
          </w:rPr>
          <w:t>長勝</w:t>
        </w:r>
        <w:r w:rsidRPr="0042520E" w:rsidDel="009F6F6C">
          <w:rPr>
            <w:rFonts w:ascii="Arial" w:hAnsi="Arial" w:cs="Arial" w:hint="eastAsia"/>
            <w:sz w:val="28"/>
            <w:szCs w:val="28"/>
            <w:rPrChange w:id="312" w:author="user" w:date="2014-08-26T21:19:00Z">
              <w:rPr>
                <w:rFonts w:ascii="Arial" w:hAnsi="Arial" w:cs="Arial" w:hint="eastAsia"/>
              </w:rPr>
            </w:rPrChange>
          </w:rPr>
          <w:t>，香港黃金五十倡議以下的具體方案</w:t>
        </w:r>
        <w:r w:rsidRPr="0042520E" w:rsidDel="007A6332">
          <w:rPr>
            <w:rFonts w:ascii="Arial" w:hAnsi="Arial" w:cs="Arial" w:hint="eastAsia"/>
            <w:sz w:val="28"/>
            <w:szCs w:val="28"/>
            <w:rPrChange w:id="313" w:author="user" w:date="2014-08-26T21:19:00Z">
              <w:rPr>
                <w:rFonts w:ascii="Arial" w:hAnsi="Arial" w:cs="Arial" w:hint="eastAsia"/>
              </w:rPr>
            </w:rPrChange>
          </w:rPr>
          <w:t>：</w:t>
        </w:r>
      </w:moveFrom>
    </w:p>
    <w:moveFromRangeEnd w:id="306"/>
    <w:p w:rsidR="007A6332" w:rsidRPr="0042520E" w:rsidDel="002836C1" w:rsidRDefault="002836C1">
      <w:pPr>
        <w:spacing w:line="400" w:lineRule="exact"/>
        <w:ind w:left="810" w:hanging="990"/>
        <w:rPr>
          <w:del w:id="314" w:author="user" w:date="2014-08-26T17:05:00Z"/>
          <w:rFonts w:ascii="Arial" w:hAnsi="Arial" w:cs="Arial"/>
          <w:sz w:val="28"/>
          <w:szCs w:val="28"/>
          <w:rPrChange w:id="315" w:author="user" w:date="2014-08-26T21:19:00Z">
            <w:rPr>
              <w:del w:id="316" w:author="user" w:date="2014-08-26T17:05:00Z"/>
            </w:rPr>
          </w:rPrChange>
        </w:rPr>
        <w:pPrChange w:id="317" w:author="user" w:date="2014-08-26T17:36:00Z">
          <w:pPr>
            <w:pStyle w:val="ListParagraph"/>
            <w:numPr>
              <w:numId w:val="1"/>
            </w:numPr>
            <w:ind w:leftChars="0" w:left="1215" w:hanging="765"/>
            <w:jc w:val="both"/>
          </w:pPr>
        </w:pPrChange>
      </w:pPr>
      <w:ins w:id="318" w:author="user" w:date="2014-08-26T17:13:00Z">
        <w:r w:rsidRPr="0042520E">
          <w:rPr>
            <w:rFonts w:ascii="Arial" w:hAnsi="Arial" w:cs="Arial" w:hint="eastAsia"/>
            <w:sz w:val="28"/>
            <w:szCs w:val="28"/>
            <w:rPrChange w:id="319" w:author="user" w:date="2014-08-26T21:19:00Z">
              <w:rPr>
                <w:rFonts w:hint="eastAsia"/>
                <w:sz w:val="28"/>
                <w:szCs w:val="28"/>
              </w:rPr>
            </w:rPrChange>
          </w:rPr>
          <w:t>（一）</w:t>
        </w:r>
      </w:ins>
      <w:del w:id="320" w:author="user" w:date="2014-08-26T17:07:00Z">
        <w:r w:rsidR="002B03F3" w:rsidRPr="0042520E" w:rsidDel="002836C1">
          <w:rPr>
            <w:rFonts w:ascii="Arial" w:hAnsi="Arial" w:cs="Arial" w:hint="eastAsia"/>
            <w:sz w:val="28"/>
            <w:szCs w:val="28"/>
            <w:rPrChange w:id="321" w:author="user" w:date="2014-08-26T21:19:00Z">
              <w:rPr>
                <w:rFonts w:ascii="Arial" w:hAnsi="Arial" w:cs="Arial" w:hint="eastAsia"/>
              </w:rPr>
            </w:rPrChange>
          </w:rPr>
          <w:delText>落實</w:delText>
        </w:r>
      </w:del>
      <w:del w:id="322" w:author="user" w:date="2014-08-26T16:20:00Z">
        <w:r w:rsidR="002B03F3" w:rsidRPr="0042520E" w:rsidDel="009264C4">
          <w:rPr>
            <w:rFonts w:ascii="Arial" w:hAnsi="Arial" w:cs="Arial" w:hint="eastAsia"/>
            <w:sz w:val="28"/>
            <w:szCs w:val="28"/>
            <w:rPrChange w:id="323" w:author="user" w:date="2014-08-26T21:19:00Z">
              <w:rPr>
                <w:rFonts w:ascii="Arial" w:hAnsi="Arial" w:cs="Arial" w:hint="eastAsia"/>
              </w:rPr>
            </w:rPrChange>
          </w:rPr>
          <w:delText>其</w:delText>
        </w:r>
      </w:del>
      <w:del w:id="324" w:author="user" w:date="2014-08-26T17:07:00Z">
        <w:r w:rsidR="002B03F3" w:rsidRPr="0042520E" w:rsidDel="002836C1">
          <w:rPr>
            <w:rFonts w:ascii="Arial" w:hAnsi="Arial" w:cs="Arial" w:hint="eastAsia"/>
            <w:sz w:val="28"/>
            <w:szCs w:val="28"/>
            <w:rPrChange w:id="325" w:author="user" w:date="2014-08-26T21:19:00Z">
              <w:rPr>
                <w:rFonts w:ascii="Arial" w:hAnsi="Arial" w:cs="Arial" w:hint="eastAsia"/>
              </w:rPr>
            </w:rPrChange>
          </w:rPr>
          <w:delText>研究報告「如何為我們的未來投資</w:delText>
        </w:r>
        <w:r w:rsidR="002B03F3" w:rsidRPr="0042520E" w:rsidDel="002836C1">
          <w:rPr>
            <w:rFonts w:ascii="Arial" w:hAnsi="Arial" w:cs="Arial"/>
            <w:sz w:val="28"/>
            <w:szCs w:val="28"/>
            <w:rPrChange w:id="326" w:author="user" w:date="2014-08-26T21:19:00Z">
              <w:rPr>
                <w:rFonts w:ascii="Arial" w:hAnsi="Arial" w:cs="Arial"/>
              </w:rPr>
            </w:rPrChange>
          </w:rPr>
          <w:delText>1,000</w:delText>
        </w:r>
        <w:r w:rsidR="002B03F3" w:rsidRPr="0042520E" w:rsidDel="002836C1">
          <w:rPr>
            <w:rFonts w:ascii="Arial" w:hAnsi="Arial" w:cs="Arial" w:hint="eastAsia"/>
            <w:sz w:val="28"/>
            <w:szCs w:val="28"/>
            <w:rPrChange w:id="327" w:author="user" w:date="2014-08-26T21:19:00Z">
              <w:rPr>
                <w:rFonts w:ascii="Arial" w:hAnsi="Arial" w:cs="Arial" w:hint="eastAsia"/>
              </w:rPr>
            </w:rPrChange>
          </w:rPr>
          <w:delText>億」中的建議</w:delText>
        </w:r>
      </w:del>
      <w:del w:id="328" w:author="user" w:date="2014-08-25T22:42:00Z">
        <w:r w:rsidR="002B03F3" w:rsidRPr="0042520E" w:rsidDel="00E452DC">
          <w:rPr>
            <w:rFonts w:ascii="Arial" w:hAnsi="Arial" w:cs="Arial" w:hint="eastAsia"/>
            <w:sz w:val="28"/>
            <w:szCs w:val="28"/>
            <w:rPrChange w:id="329" w:author="user" w:date="2014-08-26T21:19:00Z">
              <w:rPr>
                <w:rFonts w:ascii="Arial" w:hAnsi="Arial" w:cs="Arial" w:hint="eastAsia"/>
              </w:rPr>
            </w:rPrChange>
          </w:rPr>
          <w:delText>（詳見</w:delText>
        </w:r>
        <w:r w:rsidR="00E452DC" w:rsidRPr="0042520E" w:rsidDel="00E452DC">
          <w:rPr>
            <w:sz w:val="28"/>
            <w:szCs w:val="28"/>
            <w:rPrChange w:id="330" w:author="user" w:date="2014-08-26T21:19:00Z">
              <w:rPr>
                <w:rStyle w:val="Hyperlink"/>
                <w:rFonts w:ascii="Arial" w:hAnsi="Arial" w:cs="Arial"/>
              </w:rPr>
            </w:rPrChange>
          </w:rPr>
          <w:fldChar w:fldCharType="begin"/>
        </w:r>
        <w:r w:rsidR="00E452DC" w:rsidRPr="0042520E" w:rsidDel="00E452DC">
          <w:rPr>
            <w:rFonts w:ascii="Arial" w:hAnsi="Arial" w:cs="Arial"/>
            <w:sz w:val="28"/>
            <w:szCs w:val="28"/>
            <w:rPrChange w:id="331" w:author="user" w:date="2014-08-26T21:19:00Z">
              <w:rPr/>
            </w:rPrChange>
          </w:rPr>
          <w:delInstrText xml:space="preserve"> HYPERLINK "http://www.hkgolden50.org/research.html" </w:delInstrText>
        </w:r>
        <w:r w:rsidR="00E452DC" w:rsidRPr="0042520E" w:rsidDel="00E452DC">
          <w:rPr>
            <w:sz w:val="28"/>
            <w:szCs w:val="28"/>
            <w:rPrChange w:id="332" w:author="user" w:date="2014-08-26T21:19:00Z">
              <w:rPr>
                <w:rStyle w:val="Hyperlink"/>
                <w:rFonts w:ascii="Arial" w:hAnsi="Arial" w:cs="Arial"/>
              </w:rPr>
            </w:rPrChange>
          </w:rPr>
          <w:fldChar w:fldCharType="separate"/>
        </w:r>
        <w:r w:rsidR="002B03F3" w:rsidRPr="0042520E" w:rsidDel="00E452DC">
          <w:rPr>
            <w:rStyle w:val="Hyperlink"/>
            <w:rFonts w:ascii="Arial" w:hAnsi="Arial" w:cs="Arial"/>
            <w:sz w:val="28"/>
            <w:szCs w:val="28"/>
            <w:rPrChange w:id="333" w:author="user" w:date="2014-08-26T21:19:00Z">
              <w:rPr>
                <w:rStyle w:val="Hyperlink"/>
                <w:rFonts w:ascii="Arial" w:hAnsi="Arial" w:cs="Arial"/>
              </w:rPr>
            </w:rPrChange>
          </w:rPr>
          <w:delText>www.hkgolden50.org/research.html</w:delText>
        </w:r>
        <w:r w:rsidR="00E452DC" w:rsidRPr="0042520E" w:rsidDel="00E452DC">
          <w:rPr>
            <w:rStyle w:val="Hyperlink"/>
            <w:rFonts w:ascii="Arial" w:hAnsi="Arial" w:cs="Arial"/>
            <w:sz w:val="28"/>
            <w:szCs w:val="28"/>
            <w:rPrChange w:id="334" w:author="user" w:date="2014-08-26T21:19:00Z">
              <w:rPr>
                <w:rStyle w:val="Hyperlink"/>
                <w:rFonts w:ascii="Arial" w:hAnsi="Arial" w:cs="Arial"/>
              </w:rPr>
            </w:rPrChange>
          </w:rPr>
          <w:fldChar w:fldCharType="end"/>
        </w:r>
        <w:r w:rsidR="002B03F3" w:rsidRPr="0042520E" w:rsidDel="00E452DC">
          <w:rPr>
            <w:rFonts w:ascii="Arial" w:hAnsi="Arial" w:cs="Arial" w:hint="eastAsia"/>
            <w:sz w:val="28"/>
            <w:szCs w:val="28"/>
            <w:rPrChange w:id="335" w:author="user" w:date="2014-08-26T21:19:00Z">
              <w:rPr>
                <w:rFonts w:ascii="Arial" w:hAnsi="Arial" w:cs="Arial" w:hint="eastAsia"/>
              </w:rPr>
            </w:rPrChange>
          </w:rPr>
          <w:delText>）</w:delText>
        </w:r>
      </w:del>
      <w:del w:id="336" w:author="user" w:date="2014-08-26T17:07:00Z">
        <w:r w:rsidR="00D20CC5" w:rsidRPr="0042520E" w:rsidDel="002836C1">
          <w:rPr>
            <w:rFonts w:ascii="Arial" w:hAnsi="Arial" w:cs="Arial" w:hint="eastAsia"/>
            <w:sz w:val="28"/>
            <w:szCs w:val="28"/>
            <w:rPrChange w:id="337" w:author="user" w:date="2014-08-26T21:19:00Z">
              <w:rPr>
                <w:rFonts w:ascii="Arial" w:hAnsi="Arial" w:cs="Arial" w:hint="eastAsia"/>
              </w:rPr>
            </w:rPrChange>
          </w:rPr>
          <w:delText>，大力增加社會經濟的硬件及軟件容量，「造大個餅」，包括</w:delText>
        </w:r>
      </w:del>
      <w:del w:id="338" w:author="user" w:date="2014-08-25T12:06:00Z">
        <w:r w:rsidR="00D20CC5" w:rsidRPr="0042520E" w:rsidDel="00EB6938">
          <w:rPr>
            <w:rFonts w:ascii="Arial" w:hAnsi="Arial" w:cs="Arial" w:hint="eastAsia"/>
            <w:sz w:val="28"/>
            <w:szCs w:val="28"/>
            <w:rPrChange w:id="339" w:author="user" w:date="2014-08-26T21:19:00Z">
              <w:rPr>
                <w:rFonts w:ascii="Arial" w:hAnsi="Arial" w:cs="Arial" w:hint="eastAsia"/>
              </w:rPr>
            </w:rPrChange>
          </w:rPr>
          <w:delText>發展東涌為可容納</w:delText>
        </w:r>
        <w:r w:rsidR="00D20CC5" w:rsidRPr="0042520E" w:rsidDel="00EB6938">
          <w:rPr>
            <w:rFonts w:ascii="Arial" w:hAnsi="Arial" w:cs="Arial"/>
            <w:sz w:val="28"/>
            <w:szCs w:val="28"/>
            <w:rPrChange w:id="340" w:author="user" w:date="2014-08-26T21:19:00Z">
              <w:rPr>
                <w:rFonts w:ascii="Arial" w:hAnsi="Arial" w:cs="Arial"/>
              </w:rPr>
            </w:rPrChange>
          </w:rPr>
          <w:delText>70</w:delText>
        </w:r>
        <w:r w:rsidR="00D20CC5" w:rsidRPr="0042520E" w:rsidDel="00EB6938">
          <w:rPr>
            <w:rFonts w:ascii="Arial" w:hAnsi="Arial" w:cs="Arial" w:hint="eastAsia"/>
            <w:sz w:val="28"/>
            <w:szCs w:val="28"/>
            <w:rPrChange w:id="341" w:author="user" w:date="2014-08-26T21:19:00Z">
              <w:rPr>
                <w:rFonts w:ascii="Arial" w:hAnsi="Arial" w:cs="Arial" w:hint="eastAsia"/>
              </w:rPr>
            </w:rPrChange>
          </w:rPr>
          <w:delText>萬人的「飛龍」新市鎮、</w:delText>
        </w:r>
      </w:del>
      <w:del w:id="342" w:author="user" w:date="2014-08-26T17:07:00Z">
        <w:r w:rsidR="00D20CC5" w:rsidRPr="0042520E" w:rsidDel="002836C1">
          <w:rPr>
            <w:rFonts w:ascii="Arial" w:hAnsi="Arial" w:cs="Arial" w:hint="eastAsia"/>
            <w:sz w:val="28"/>
            <w:szCs w:val="28"/>
            <w:rPrChange w:id="343" w:author="user" w:date="2014-08-26T21:19:00Z">
              <w:rPr>
                <w:rFonts w:ascii="Arial" w:hAnsi="Arial" w:cs="Arial" w:hint="eastAsia"/>
              </w:rPr>
            </w:rPrChange>
          </w:rPr>
          <w:delText>興建新的公立醫院以增加</w:delText>
        </w:r>
        <w:r w:rsidR="00D20CC5" w:rsidRPr="0042520E" w:rsidDel="002836C1">
          <w:rPr>
            <w:rFonts w:ascii="Arial" w:hAnsi="Arial" w:cs="Arial"/>
            <w:sz w:val="28"/>
            <w:szCs w:val="28"/>
            <w:rPrChange w:id="344" w:author="user" w:date="2014-08-26T21:19:00Z">
              <w:rPr>
                <w:rFonts w:ascii="Arial" w:hAnsi="Arial" w:cs="Arial"/>
              </w:rPr>
            </w:rPrChange>
          </w:rPr>
          <w:delText>19,000</w:delText>
        </w:r>
        <w:r w:rsidR="00D20CC5" w:rsidRPr="0042520E" w:rsidDel="002836C1">
          <w:rPr>
            <w:rFonts w:ascii="Arial" w:hAnsi="Arial" w:cs="Arial" w:hint="eastAsia"/>
            <w:sz w:val="28"/>
            <w:szCs w:val="28"/>
            <w:rPrChange w:id="345" w:author="user" w:date="2014-08-26T21:19:00Z">
              <w:rPr>
                <w:rFonts w:ascii="Arial" w:hAnsi="Arial" w:cs="Arial" w:hint="eastAsia"/>
              </w:rPr>
            </w:rPrChange>
          </w:rPr>
          <w:delText>張床位、增聘</w:delText>
        </w:r>
        <w:r w:rsidR="00D20CC5" w:rsidRPr="0042520E" w:rsidDel="002836C1">
          <w:rPr>
            <w:rFonts w:ascii="Arial" w:hAnsi="Arial" w:cs="Arial"/>
            <w:sz w:val="28"/>
            <w:szCs w:val="28"/>
            <w:rPrChange w:id="346" w:author="user" w:date="2014-08-26T21:19:00Z">
              <w:rPr>
                <w:rFonts w:ascii="Arial" w:hAnsi="Arial" w:cs="Arial"/>
              </w:rPr>
            </w:rPrChange>
          </w:rPr>
          <w:delText>8,000</w:delText>
        </w:r>
        <w:r w:rsidR="00D20CC5" w:rsidRPr="0042520E" w:rsidDel="002836C1">
          <w:rPr>
            <w:rFonts w:ascii="Arial" w:hAnsi="Arial" w:cs="Arial" w:hint="eastAsia"/>
            <w:sz w:val="28"/>
            <w:szCs w:val="28"/>
            <w:rPrChange w:id="347" w:author="user" w:date="2014-08-26T21:19:00Z">
              <w:rPr>
                <w:rFonts w:ascii="Arial" w:hAnsi="Arial" w:cs="Arial" w:hint="eastAsia"/>
              </w:rPr>
            </w:rPrChange>
          </w:rPr>
          <w:delText>名新醫生等。</w:delText>
        </w:r>
      </w:del>
    </w:p>
    <w:p w:rsidR="00091475" w:rsidRPr="0042520E" w:rsidRDefault="0042520E">
      <w:pPr>
        <w:tabs>
          <w:tab w:val="left" w:pos="630"/>
          <w:tab w:val="left" w:pos="720"/>
        </w:tabs>
        <w:spacing w:line="400" w:lineRule="exact"/>
        <w:ind w:left="810" w:hanging="810"/>
        <w:rPr>
          <w:ins w:id="348" w:author="user" w:date="2014-08-26T17:19:00Z"/>
          <w:rFonts w:ascii="Arial" w:hAnsi="Arial" w:cs="Arial"/>
          <w:sz w:val="28"/>
          <w:szCs w:val="28"/>
          <w:rPrChange w:id="349" w:author="user" w:date="2014-08-26T21:19:00Z">
            <w:rPr>
              <w:ins w:id="350" w:author="user" w:date="2014-08-26T17:19:00Z"/>
              <w:sz w:val="28"/>
              <w:szCs w:val="28"/>
            </w:rPr>
          </w:rPrChange>
        </w:rPr>
        <w:pPrChange w:id="351" w:author="user" w:date="2014-08-26T17:38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  <w:ins w:id="352" w:author="user" w:date="2014-08-26T17:07:00Z">
        <w:r w:rsidRPr="0042520E">
          <w:rPr>
            <w:rFonts w:ascii="Arial" w:hAnsi="Arial" w:cs="Arial" w:hint="eastAsia"/>
            <w:sz w:val="28"/>
            <w:szCs w:val="28"/>
            <w:rPrChange w:id="353" w:author="user" w:date="2014-08-26T21:19:00Z">
              <w:rPr>
                <w:rFonts w:hint="eastAsia"/>
                <w:sz w:val="28"/>
                <w:szCs w:val="28"/>
              </w:rPr>
            </w:rPrChange>
          </w:rPr>
          <w:t>落實第三份研究報告「如何為我們的</w:t>
        </w:r>
      </w:ins>
      <w:ins w:id="354" w:author="user" w:date="2014-08-26T21:19:00Z">
        <w:r w:rsidRPr="0042520E">
          <w:rPr>
            <w:rFonts w:ascii="Arial" w:hAnsi="Arial" w:cs="Arial" w:hint="eastAsia"/>
            <w:sz w:val="28"/>
            <w:szCs w:val="28"/>
            <w:rPrChange w:id="355" w:author="user" w:date="2014-08-26T21:19:00Z">
              <w:rPr>
                <w:rFonts w:hint="eastAsia"/>
                <w:sz w:val="28"/>
                <w:szCs w:val="28"/>
              </w:rPr>
            </w:rPrChange>
          </w:rPr>
          <w:t>將</w:t>
        </w:r>
      </w:ins>
      <w:ins w:id="356" w:author="user" w:date="2014-08-26T17:07:00Z">
        <w:r w:rsidR="002836C1" w:rsidRPr="0042520E">
          <w:rPr>
            <w:rFonts w:ascii="Arial" w:hAnsi="Arial" w:cs="Arial" w:hint="eastAsia"/>
            <w:sz w:val="28"/>
            <w:szCs w:val="28"/>
            <w:rPrChange w:id="357" w:author="user" w:date="2014-08-26T21:19:00Z">
              <w:rPr>
                <w:rFonts w:hint="eastAsia"/>
              </w:rPr>
            </w:rPrChange>
          </w:rPr>
          <w:t>來投資</w:t>
        </w:r>
      </w:ins>
      <w:ins w:id="358" w:author="user" w:date="2014-08-26T21:19:00Z">
        <w:r w:rsidRPr="0042520E">
          <w:rPr>
            <w:rFonts w:ascii="Arial" w:hAnsi="Arial" w:cs="Arial" w:hint="eastAsia"/>
            <w:sz w:val="28"/>
            <w:szCs w:val="28"/>
            <w:rPrChange w:id="359" w:author="user" w:date="2014-08-26T21:19:00Z">
              <w:rPr>
                <w:rFonts w:hint="eastAsia"/>
                <w:sz w:val="28"/>
                <w:szCs w:val="28"/>
              </w:rPr>
            </w:rPrChange>
          </w:rPr>
          <w:t>一千</w:t>
        </w:r>
      </w:ins>
      <w:ins w:id="360" w:author="user" w:date="2014-08-26T17:07:00Z">
        <w:r w:rsidR="002836C1" w:rsidRPr="0042520E">
          <w:rPr>
            <w:rFonts w:ascii="Arial" w:hAnsi="Arial" w:cs="Arial" w:hint="eastAsia"/>
            <w:sz w:val="28"/>
            <w:szCs w:val="28"/>
            <w:rPrChange w:id="361" w:author="user" w:date="2014-08-26T21:19:00Z">
              <w:rPr>
                <w:rFonts w:hint="eastAsia"/>
              </w:rPr>
            </w:rPrChange>
          </w:rPr>
          <w:t>億」中的建議，大力增加社會經濟的硬件及軟件容量，「造大個餅」，包括興建新的公立醫院以增加</w:t>
        </w:r>
        <w:r w:rsidR="002836C1" w:rsidRPr="0042520E">
          <w:rPr>
            <w:rFonts w:ascii="Arial" w:hAnsi="Arial" w:cs="Arial"/>
            <w:sz w:val="28"/>
            <w:szCs w:val="28"/>
            <w:rPrChange w:id="362" w:author="user" w:date="2014-08-26T21:19:00Z">
              <w:rPr/>
            </w:rPrChange>
          </w:rPr>
          <w:t>19,000</w:t>
        </w:r>
        <w:r w:rsidR="002836C1" w:rsidRPr="0042520E">
          <w:rPr>
            <w:rFonts w:ascii="Arial" w:hAnsi="Arial" w:cs="Arial" w:hint="eastAsia"/>
            <w:sz w:val="28"/>
            <w:szCs w:val="28"/>
            <w:rPrChange w:id="363" w:author="user" w:date="2014-08-26T21:19:00Z">
              <w:rPr>
                <w:rFonts w:hint="eastAsia"/>
              </w:rPr>
            </w:rPrChange>
          </w:rPr>
          <w:t>張床位、培訓及增聘</w:t>
        </w:r>
        <w:r w:rsidR="002836C1" w:rsidRPr="0042520E">
          <w:rPr>
            <w:rFonts w:ascii="Arial" w:hAnsi="Arial" w:cs="Arial"/>
            <w:sz w:val="28"/>
            <w:szCs w:val="28"/>
            <w:rPrChange w:id="364" w:author="user" w:date="2014-08-26T21:19:00Z">
              <w:rPr/>
            </w:rPrChange>
          </w:rPr>
          <w:t>8,000</w:t>
        </w:r>
        <w:r w:rsidR="002836C1" w:rsidRPr="0042520E">
          <w:rPr>
            <w:rFonts w:ascii="Arial" w:hAnsi="Arial" w:cs="Arial" w:hint="eastAsia"/>
            <w:sz w:val="28"/>
            <w:szCs w:val="28"/>
            <w:rPrChange w:id="365" w:author="user" w:date="2014-08-26T21:19:00Z">
              <w:rPr>
                <w:rFonts w:hint="eastAsia"/>
              </w:rPr>
            </w:rPrChange>
          </w:rPr>
          <w:t>名新醫生、發展東涌等</w:t>
        </w:r>
      </w:ins>
      <w:ins w:id="366" w:author="user" w:date="2014-08-26T17:13:00Z">
        <w:r w:rsidR="002836C1" w:rsidRPr="0042520E">
          <w:rPr>
            <w:rFonts w:ascii="Arial" w:hAnsi="Arial" w:cs="Arial" w:hint="eastAsia"/>
            <w:sz w:val="28"/>
            <w:szCs w:val="28"/>
            <w:rPrChange w:id="367" w:author="user" w:date="2014-08-26T21:19:00Z">
              <w:rPr>
                <w:rFonts w:hint="eastAsia"/>
                <w:sz w:val="28"/>
                <w:szCs w:val="28"/>
              </w:rPr>
            </w:rPrChange>
          </w:rPr>
          <w:t>。</w:t>
        </w:r>
      </w:ins>
    </w:p>
    <w:p w:rsidR="00091475" w:rsidRPr="0042520E" w:rsidRDefault="00091475">
      <w:pPr>
        <w:tabs>
          <w:tab w:val="left" w:pos="0"/>
          <w:tab w:val="left" w:pos="90"/>
          <w:tab w:val="left" w:pos="630"/>
        </w:tabs>
        <w:spacing w:line="400" w:lineRule="exact"/>
        <w:rPr>
          <w:ins w:id="368" w:author="user" w:date="2014-08-26T17:19:00Z"/>
          <w:rFonts w:ascii="Arial" w:hAnsi="Arial" w:cs="Arial"/>
          <w:sz w:val="28"/>
          <w:szCs w:val="28"/>
          <w:rPrChange w:id="369" w:author="user" w:date="2014-08-26T21:19:00Z">
            <w:rPr>
              <w:ins w:id="370" w:author="user" w:date="2014-08-26T17:19:00Z"/>
              <w:sz w:val="28"/>
              <w:szCs w:val="28"/>
            </w:rPr>
          </w:rPrChange>
        </w:rPr>
        <w:pPrChange w:id="371" w:author="user" w:date="2014-08-26T17:19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</w:p>
    <w:p w:rsidR="002836C1" w:rsidRPr="0042520E" w:rsidDel="0042520E" w:rsidRDefault="00091475">
      <w:pPr>
        <w:tabs>
          <w:tab w:val="left" w:pos="90"/>
          <w:tab w:val="left" w:pos="360"/>
          <w:tab w:val="left" w:pos="630"/>
        </w:tabs>
        <w:spacing w:line="400" w:lineRule="exact"/>
        <w:ind w:left="810" w:hanging="810"/>
        <w:rPr>
          <w:del w:id="372" w:author="user" w:date="2014-08-26T17:11:00Z"/>
          <w:rFonts w:ascii="Arial" w:hAnsi="Arial" w:cs="Arial"/>
          <w:sz w:val="28"/>
          <w:szCs w:val="28"/>
          <w:rPrChange w:id="373" w:author="user" w:date="2014-08-26T21:19:00Z">
            <w:rPr>
              <w:del w:id="374" w:author="user" w:date="2014-08-26T17:11:00Z"/>
              <w:sz w:val="28"/>
              <w:szCs w:val="28"/>
            </w:rPr>
          </w:rPrChange>
        </w:rPr>
        <w:pPrChange w:id="375" w:author="user" w:date="2014-08-26T17:21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  <w:ins w:id="376" w:author="user" w:date="2014-08-26T17:19:00Z">
        <w:r w:rsidRPr="0042520E">
          <w:rPr>
            <w:rFonts w:ascii="Arial" w:hAnsi="Arial" w:cs="Arial" w:hint="eastAsia"/>
            <w:sz w:val="28"/>
            <w:szCs w:val="28"/>
            <w:rPrChange w:id="377" w:author="user" w:date="2014-08-26T21:19:00Z">
              <w:rPr>
                <w:rFonts w:hint="eastAsia"/>
                <w:sz w:val="28"/>
                <w:szCs w:val="28"/>
              </w:rPr>
            </w:rPrChange>
          </w:rPr>
          <w:t>（二）</w:t>
        </w:r>
      </w:ins>
      <w:r w:rsidR="002B03F3" w:rsidRPr="0042520E">
        <w:rPr>
          <w:rFonts w:ascii="Arial" w:hAnsi="Arial" w:cs="Arial" w:hint="eastAsia"/>
          <w:sz w:val="28"/>
          <w:szCs w:val="28"/>
          <w:rPrChange w:id="378" w:author="user" w:date="2014-08-26T21:19:00Z">
            <w:rPr>
              <w:rFonts w:ascii="Arial" w:hAnsi="Arial" w:cs="Arial" w:hint="eastAsia"/>
            </w:rPr>
          </w:rPrChange>
        </w:rPr>
        <w:t>港人心須共同用心研究、反思及決定香港未來路向，改</w:t>
      </w:r>
      <w:ins w:id="379" w:author="user" w:date="2014-08-26T21:18:00Z">
        <w:r w:rsidR="0042520E" w:rsidRPr="0042520E">
          <w:rPr>
            <w:rFonts w:ascii="Arial" w:hAnsi="Arial" w:cs="Arial" w:hint="eastAsia"/>
            <w:sz w:val="28"/>
            <w:szCs w:val="28"/>
            <w:rPrChange w:id="380" w:author="user" w:date="2014-08-26T21:19:00Z">
              <w:rPr>
                <w:rFonts w:hint="eastAsia"/>
                <w:sz w:val="28"/>
                <w:szCs w:val="28"/>
              </w:rPr>
            </w:rPrChange>
          </w:rPr>
          <w:t>變</w:t>
        </w:r>
      </w:ins>
      <w:del w:id="381" w:author="user" w:date="2014-08-26T17:12:00Z">
        <w:r w:rsidR="002B03F3" w:rsidRPr="0042520E" w:rsidDel="002836C1">
          <w:rPr>
            <w:rFonts w:ascii="Arial" w:hAnsi="Arial" w:cs="Arial" w:hint="eastAsia"/>
            <w:sz w:val="28"/>
            <w:szCs w:val="28"/>
            <w:rPrChange w:id="382" w:author="user" w:date="2014-08-26T21:19:00Z">
              <w:rPr>
                <w:rFonts w:ascii="Arial" w:hAnsi="Arial" w:cs="Arial" w:hint="eastAsia"/>
              </w:rPr>
            </w:rPrChange>
          </w:rPr>
          <w:delText>變</w:delText>
        </w:r>
      </w:del>
      <w:r w:rsidR="002B03F3" w:rsidRPr="0042520E">
        <w:rPr>
          <w:rFonts w:ascii="Arial" w:hAnsi="Arial" w:cs="Arial" w:hint="eastAsia"/>
          <w:sz w:val="28"/>
          <w:szCs w:val="28"/>
          <w:rPrChange w:id="383" w:author="user" w:date="2014-08-26T21:19:00Z">
            <w:rPr>
              <w:rFonts w:ascii="Arial" w:hAnsi="Arial" w:cs="Arial" w:hint="eastAsia"/>
            </w:rPr>
          </w:rPrChange>
        </w:rPr>
        <w:t>心態，</w:t>
      </w:r>
      <w:del w:id="384" w:author="user" w:date="2014-08-26T17:19:00Z">
        <w:r w:rsidR="002B03F3" w:rsidRPr="0042520E" w:rsidDel="00091475">
          <w:rPr>
            <w:rFonts w:ascii="Arial" w:hAnsi="Arial" w:cs="Arial" w:hint="eastAsia"/>
            <w:sz w:val="28"/>
            <w:szCs w:val="28"/>
            <w:rPrChange w:id="385" w:author="user" w:date="2014-08-26T21:19:00Z">
              <w:rPr>
                <w:rFonts w:ascii="Arial" w:hAnsi="Arial" w:cs="Arial" w:hint="eastAsia"/>
              </w:rPr>
            </w:rPrChange>
          </w:rPr>
          <w:delText>以</w:delText>
        </w:r>
      </w:del>
      <w:ins w:id="386" w:author="user" w:date="2014-08-26T17:19:00Z">
        <w:r w:rsidRPr="0042520E">
          <w:rPr>
            <w:rFonts w:ascii="Arial" w:hAnsi="Arial" w:cs="Arial" w:hint="eastAsia"/>
            <w:sz w:val="28"/>
            <w:szCs w:val="28"/>
            <w:rPrChange w:id="387" w:author="user" w:date="2014-08-26T21:19:00Z">
              <w:rPr>
                <w:rFonts w:hint="eastAsia"/>
                <w:sz w:val="28"/>
                <w:szCs w:val="28"/>
              </w:rPr>
            </w:rPrChange>
          </w:rPr>
          <w:t>以</w:t>
        </w:r>
      </w:ins>
      <w:r w:rsidR="002B03F3" w:rsidRPr="0042520E">
        <w:rPr>
          <w:rFonts w:ascii="Arial" w:hAnsi="Arial" w:cs="Arial" w:hint="eastAsia"/>
          <w:sz w:val="28"/>
          <w:szCs w:val="28"/>
          <w:rPrChange w:id="388" w:author="user" w:date="2014-08-26T21:19:00Z">
            <w:rPr>
              <w:rFonts w:ascii="Arial" w:hAnsi="Arial" w:cs="Arial" w:hint="eastAsia"/>
            </w:rPr>
          </w:rPrChange>
        </w:rPr>
        <w:t>事論事：</w:t>
      </w:r>
    </w:p>
    <w:p w:rsidR="0042520E" w:rsidRPr="0042520E" w:rsidRDefault="0042520E">
      <w:pPr>
        <w:tabs>
          <w:tab w:val="left" w:pos="360"/>
        </w:tabs>
        <w:spacing w:line="400" w:lineRule="exact"/>
        <w:ind w:left="810" w:hanging="810"/>
        <w:rPr>
          <w:ins w:id="389" w:author="user" w:date="2014-08-26T21:18:00Z"/>
          <w:rFonts w:ascii="Arial" w:hAnsi="Arial" w:cs="Arial"/>
          <w:sz w:val="28"/>
          <w:szCs w:val="28"/>
          <w:rPrChange w:id="390" w:author="user" w:date="2014-08-26T21:19:00Z">
            <w:rPr>
              <w:ins w:id="391" w:author="user" w:date="2014-08-26T21:18:00Z"/>
              <w:sz w:val="28"/>
              <w:szCs w:val="28"/>
            </w:rPr>
          </w:rPrChange>
        </w:rPr>
        <w:pPrChange w:id="392" w:author="user" w:date="2014-08-26T17:21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</w:p>
    <w:p w:rsidR="002836C1" w:rsidRPr="0042520E" w:rsidRDefault="002836C1">
      <w:pPr>
        <w:tabs>
          <w:tab w:val="left" w:pos="90"/>
          <w:tab w:val="left" w:pos="360"/>
          <w:tab w:val="left" w:pos="630"/>
        </w:tabs>
        <w:spacing w:line="400" w:lineRule="exact"/>
        <w:ind w:left="810" w:hanging="810"/>
        <w:rPr>
          <w:ins w:id="393" w:author="user" w:date="2014-08-26T17:14:00Z"/>
          <w:rFonts w:ascii="Arial" w:hAnsi="Arial" w:cs="Arial"/>
          <w:sz w:val="28"/>
          <w:szCs w:val="28"/>
          <w:rPrChange w:id="394" w:author="user" w:date="2014-08-26T21:19:00Z">
            <w:rPr>
              <w:ins w:id="395" w:author="user" w:date="2014-08-26T17:14:00Z"/>
              <w:sz w:val="28"/>
              <w:szCs w:val="28"/>
            </w:rPr>
          </w:rPrChange>
        </w:rPr>
        <w:pPrChange w:id="396" w:author="user" w:date="2014-08-26T17:21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</w:p>
    <w:p w:rsidR="00760975" w:rsidRDefault="002B03F3">
      <w:pPr>
        <w:pStyle w:val="ListParagraph"/>
        <w:numPr>
          <w:ilvl w:val="0"/>
          <w:numId w:val="10"/>
        </w:numPr>
        <w:spacing w:line="400" w:lineRule="exact"/>
        <w:ind w:leftChars="0" w:left="1195"/>
        <w:rPr>
          <w:ins w:id="397" w:author="user" w:date="2014-08-27T13:38:00Z"/>
          <w:rFonts w:ascii="Arial" w:hAnsi="Arial" w:cs="Arial"/>
          <w:sz w:val="28"/>
          <w:szCs w:val="28"/>
        </w:rPr>
        <w:pPrChange w:id="398" w:author="user" w:date="2014-08-27T13:38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  <w:r w:rsidRPr="0042520E">
        <w:rPr>
          <w:rFonts w:ascii="Arial" w:hAnsi="Arial" w:cs="Arial" w:hint="eastAsia"/>
          <w:sz w:val="28"/>
          <w:szCs w:val="28"/>
          <w:rPrChange w:id="399" w:author="user" w:date="2014-08-26T21:19:00Z">
            <w:rPr>
              <w:rFonts w:ascii="Arial" w:hAnsi="Arial" w:cs="Arial" w:hint="eastAsia"/>
            </w:rPr>
          </w:rPrChange>
        </w:rPr>
        <w:t>明白「服務業出口」即等於「顧客進口」</w:t>
      </w:r>
      <w:r w:rsidR="00D20CC5" w:rsidRPr="0042520E">
        <w:rPr>
          <w:rFonts w:ascii="Arial" w:hAnsi="Arial" w:cs="Arial" w:hint="eastAsia"/>
          <w:sz w:val="28"/>
          <w:szCs w:val="28"/>
          <w:rPrChange w:id="400" w:author="user" w:date="2014-08-26T21:19:00Z">
            <w:rPr>
              <w:rFonts w:ascii="Arial" w:hAnsi="Arial" w:cs="Arial" w:hint="eastAsia"/>
            </w:rPr>
          </w:rPrChange>
        </w:rPr>
        <w:t>。</w:t>
      </w:r>
      <w:r w:rsidRPr="0042520E">
        <w:rPr>
          <w:rFonts w:ascii="Arial" w:hAnsi="Arial" w:cs="Arial" w:hint="eastAsia"/>
          <w:sz w:val="28"/>
          <w:szCs w:val="28"/>
          <w:rPrChange w:id="401" w:author="user" w:date="2014-08-26T21:19:00Z">
            <w:rPr>
              <w:rFonts w:ascii="Arial" w:hAnsi="Arial" w:cs="Arial" w:hint="eastAsia"/>
            </w:rPr>
          </w:rPrChange>
        </w:rPr>
        <w:t>香港應繼續致力發展其強項、高增值的「</w:t>
      </w:r>
      <w:r w:rsidRPr="0042520E">
        <w:rPr>
          <w:rFonts w:ascii="Arial" w:hAnsi="Arial" w:cs="Arial"/>
          <w:bCs/>
          <w:sz w:val="28"/>
          <w:szCs w:val="28"/>
          <w:rPrChange w:id="402" w:author="user" w:date="2014-08-26T21:19:00Z">
            <w:rPr>
              <w:rFonts w:ascii="Arial" w:hAnsi="Arial" w:cs="Arial"/>
              <w:b/>
              <w:bCs/>
            </w:rPr>
          </w:rPrChange>
        </w:rPr>
        <w:t>Hi-touch</w:t>
      </w:r>
      <w:r w:rsidRPr="0042520E">
        <w:rPr>
          <w:rFonts w:ascii="Arial" w:hAnsi="Arial" w:cs="Arial" w:hint="eastAsia"/>
          <w:bCs/>
          <w:sz w:val="28"/>
          <w:szCs w:val="28"/>
          <w:rPrChange w:id="403" w:author="user" w:date="2014-08-26T21:19:00Z">
            <w:rPr>
              <w:rFonts w:ascii="Arial" w:hAnsi="Arial" w:cs="Arial" w:hint="eastAsia"/>
              <w:b/>
              <w:bCs/>
            </w:rPr>
          </w:rPrChange>
        </w:rPr>
        <w:t>」</w:t>
      </w:r>
      <w:r w:rsidRPr="0042520E">
        <w:rPr>
          <w:rFonts w:ascii="Arial" w:hAnsi="Arial" w:cs="Arial" w:hint="eastAsia"/>
          <w:sz w:val="28"/>
          <w:szCs w:val="28"/>
          <w:rPrChange w:id="404" w:author="user" w:date="2014-08-26T21:19:00Z">
            <w:rPr>
              <w:rFonts w:ascii="Arial" w:hAnsi="Arial" w:cs="Arial" w:hint="eastAsia"/>
            </w:rPr>
          </w:rPrChange>
        </w:rPr>
        <w:t>服務業</w:t>
      </w:r>
      <w:r w:rsidR="00D20CC5" w:rsidRPr="0042520E">
        <w:rPr>
          <w:rFonts w:ascii="Arial" w:hAnsi="Arial" w:cs="Arial" w:hint="eastAsia"/>
          <w:sz w:val="28"/>
          <w:szCs w:val="28"/>
          <w:rPrChange w:id="405" w:author="user" w:date="2014-08-26T21:19:00Z">
            <w:rPr>
              <w:rFonts w:ascii="Arial" w:hAnsi="Arial" w:cs="Arial" w:hint="eastAsia"/>
            </w:rPr>
          </w:rPrChange>
        </w:rPr>
        <w:t>，即注重誠信、品牌、信心的行業，例如金融、醫療</w:t>
      </w:r>
      <w:del w:id="406" w:author="user" w:date="2014-08-25T10:06:00Z">
        <w:r w:rsidR="00D20CC5" w:rsidRPr="0042520E" w:rsidDel="00440CCF">
          <w:rPr>
            <w:rFonts w:ascii="Arial" w:hAnsi="Arial" w:cs="Arial" w:hint="eastAsia"/>
            <w:sz w:val="28"/>
            <w:szCs w:val="28"/>
            <w:rPrChange w:id="407" w:author="user" w:date="2014-08-26T21:19:00Z">
              <w:rPr>
                <w:rFonts w:ascii="Arial" w:hAnsi="Arial" w:cs="Arial" w:hint="eastAsia"/>
              </w:rPr>
            </w:rPrChange>
          </w:rPr>
          <w:delText>、零售</w:delText>
        </w:r>
      </w:del>
      <w:r w:rsidR="00D20CC5" w:rsidRPr="0042520E">
        <w:rPr>
          <w:rFonts w:ascii="Arial" w:hAnsi="Arial" w:cs="Arial" w:hint="eastAsia"/>
          <w:sz w:val="28"/>
          <w:szCs w:val="28"/>
          <w:rPrChange w:id="408" w:author="user" w:date="2014-08-26T21:19:00Z">
            <w:rPr>
              <w:rFonts w:ascii="Arial" w:hAnsi="Arial" w:cs="Arial" w:hint="eastAsia"/>
            </w:rPr>
          </w:rPrChange>
        </w:rPr>
        <w:t>、</w:t>
      </w:r>
      <w:ins w:id="409" w:author="user" w:date="2014-08-25T10:07:00Z">
        <w:r w:rsidR="00440CCF" w:rsidRPr="0042520E">
          <w:rPr>
            <w:rFonts w:ascii="Arial" w:hAnsi="Arial" w:cs="Arial" w:hint="eastAsia"/>
            <w:sz w:val="28"/>
            <w:szCs w:val="28"/>
            <w:rPrChange w:id="410" w:author="user" w:date="2014-08-26T21:19:00Z">
              <w:rPr>
                <w:rFonts w:ascii="Arial" w:hAnsi="Arial" w:cs="Arial" w:hint="eastAsia"/>
              </w:rPr>
            </w:rPrChange>
          </w:rPr>
          <w:t>教育、</w:t>
        </w:r>
      </w:ins>
      <w:r w:rsidR="00D20CC5" w:rsidRPr="0042520E">
        <w:rPr>
          <w:rFonts w:ascii="Arial" w:hAnsi="Arial" w:cs="Arial" w:hint="eastAsia"/>
          <w:sz w:val="28"/>
          <w:szCs w:val="28"/>
          <w:rPrChange w:id="411" w:author="user" w:date="2014-08-26T21:19:00Z">
            <w:rPr>
              <w:rFonts w:ascii="Arial" w:hAnsi="Arial" w:cs="Arial" w:hint="eastAsia"/>
            </w:rPr>
          </w:rPrChange>
        </w:rPr>
        <w:t>文藝</w:t>
      </w:r>
      <w:ins w:id="412" w:author="user" w:date="2014-08-25T10:06:00Z">
        <w:r w:rsidR="00440CCF" w:rsidRPr="0042520E">
          <w:rPr>
            <w:rFonts w:ascii="Arial" w:hAnsi="Arial" w:cs="Arial" w:hint="eastAsia"/>
            <w:sz w:val="28"/>
            <w:szCs w:val="28"/>
            <w:rPrChange w:id="413" w:author="user" w:date="2014-08-26T21:19:00Z">
              <w:rPr>
                <w:rFonts w:ascii="Arial" w:hAnsi="Arial" w:cs="Arial" w:hint="eastAsia"/>
              </w:rPr>
            </w:rPrChange>
          </w:rPr>
          <w:t>、</w:t>
        </w:r>
      </w:ins>
      <w:ins w:id="414" w:author="user" w:date="2014-08-25T10:07:00Z">
        <w:r w:rsidR="00440CCF" w:rsidRPr="0042520E">
          <w:rPr>
            <w:rFonts w:ascii="Arial" w:hAnsi="Arial" w:cs="Arial" w:hint="eastAsia"/>
            <w:sz w:val="28"/>
            <w:szCs w:val="28"/>
            <w:rPrChange w:id="415" w:author="user" w:date="2014-08-26T21:19:00Z">
              <w:rPr>
                <w:rFonts w:ascii="Arial" w:hAnsi="Arial" w:cs="Arial" w:hint="eastAsia"/>
              </w:rPr>
            </w:rPrChange>
          </w:rPr>
          <w:t>飲食、</w:t>
        </w:r>
      </w:ins>
      <w:ins w:id="416" w:author="user" w:date="2014-08-25T10:06:00Z">
        <w:r w:rsidR="00440CCF" w:rsidRPr="0042520E">
          <w:rPr>
            <w:rFonts w:ascii="Arial" w:hAnsi="Arial" w:cs="Arial" w:hint="eastAsia"/>
            <w:sz w:val="28"/>
            <w:szCs w:val="28"/>
            <w:rPrChange w:id="417" w:author="user" w:date="2014-08-26T21:19:00Z">
              <w:rPr>
                <w:rFonts w:ascii="Arial" w:hAnsi="Arial" w:cs="Arial" w:hint="eastAsia"/>
              </w:rPr>
            </w:rPrChange>
          </w:rPr>
          <w:t>零售</w:t>
        </w:r>
      </w:ins>
      <w:r w:rsidR="00D20CC5" w:rsidRPr="0042520E">
        <w:rPr>
          <w:rFonts w:ascii="Arial" w:hAnsi="Arial" w:cs="Arial" w:hint="eastAsia"/>
          <w:sz w:val="28"/>
          <w:szCs w:val="28"/>
          <w:rPrChange w:id="418" w:author="user" w:date="2014-08-26T21:19:00Z">
            <w:rPr>
              <w:rFonts w:ascii="Arial" w:hAnsi="Arial" w:cs="Arial" w:hint="eastAsia"/>
            </w:rPr>
          </w:rPrChange>
        </w:rPr>
        <w:t>等</w:t>
      </w:r>
      <w:ins w:id="419" w:author="user" w:date="2014-08-25T18:58:00Z">
        <w:r w:rsidR="00DF1EDA" w:rsidRPr="0042520E">
          <w:rPr>
            <w:rFonts w:ascii="Arial" w:hAnsi="Arial" w:cs="Arial" w:hint="eastAsia"/>
            <w:sz w:val="28"/>
            <w:szCs w:val="28"/>
            <w:rPrChange w:id="420" w:author="user" w:date="2014-08-26T21:19:00Z">
              <w:rPr>
                <w:rFonts w:ascii="Arial" w:hAnsi="Arial" w:cs="Arial" w:hint="eastAsia"/>
              </w:rPr>
            </w:rPrChange>
          </w:rPr>
          <w:t>；</w:t>
        </w:r>
      </w:ins>
    </w:p>
    <w:p w:rsidR="00760975" w:rsidRPr="00760975" w:rsidRDefault="00C5481A">
      <w:pPr>
        <w:pStyle w:val="ListParagraph"/>
        <w:numPr>
          <w:ilvl w:val="0"/>
          <w:numId w:val="10"/>
        </w:numPr>
        <w:spacing w:line="400" w:lineRule="exact"/>
        <w:ind w:leftChars="0" w:left="1195"/>
        <w:rPr>
          <w:ins w:id="421" w:author="user" w:date="2014-08-27T13:38:00Z"/>
          <w:rFonts w:ascii="Arial" w:hAnsi="Arial" w:cs="Arial"/>
          <w:sz w:val="28"/>
          <w:szCs w:val="28"/>
          <w:rPrChange w:id="422" w:author="user" w:date="2014-08-27T13:38:00Z">
            <w:rPr>
              <w:ins w:id="423" w:author="user" w:date="2014-08-27T13:38:00Z"/>
              <w:rFonts w:ascii="Arial" w:hAnsi="Arial" w:cs="Arial"/>
              <w:sz w:val="28"/>
              <w:szCs w:val="28"/>
              <w:lang w:val="en-GB"/>
            </w:rPr>
          </w:rPrChange>
        </w:rPr>
        <w:pPrChange w:id="424" w:author="user" w:date="2014-08-27T13:38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  <w:ins w:id="425" w:author="user" w:date="2014-08-25T15:53:00Z">
        <w:r w:rsidRPr="00760975">
          <w:rPr>
            <w:rFonts w:ascii="Arial" w:hAnsi="Arial" w:cs="Arial" w:hint="eastAsia"/>
            <w:sz w:val="28"/>
            <w:szCs w:val="28"/>
            <w:lang w:val="en-GB"/>
            <w:rPrChange w:id="426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香港人</w:t>
        </w:r>
      </w:ins>
      <w:ins w:id="427" w:author="user" w:date="2014-08-25T15:54:00Z">
        <w:r w:rsidRPr="00760975">
          <w:rPr>
            <w:rFonts w:ascii="Arial" w:hAnsi="Arial" w:cs="Arial" w:hint="eastAsia"/>
            <w:sz w:val="28"/>
            <w:szCs w:val="28"/>
            <w:lang w:val="en-GB"/>
            <w:rPrChange w:id="428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歡迎滬港通，卻反對自由行：</w:t>
        </w:r>
      </w:ins>
      <w:ins w:id="429" w:author="user" w:date="2014-08-25T12:40:00Z">
        <w:r w:rsidR="00DE470A" w:rsidRPr="00760975">
          <w:rPr>
            <w:rFonts w:ascii="Arial" w:hAnsi="Arial" w:cs="Arial" w:hint="eastAsia"/>
            <w:sz w:val="28"/>
            <w:szCs w:val="28"/>
            <w:lang w:val="en-GB"/>
            <w:rPrChange w:id="430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沒有香港人反對滬港通</w:t>
        </w:r>
      </w:ins>
      <w:ins w:id="431" w:author="user" w:date="2014-08-26T12:51:00Z">
        <w:r w:rsidR="0030328B" w:rsidRPr="00760975">
          <w:rPr>
            <w:rFonts w:ascii="Arial" w:hAnsi="Arial" w:cs="Arial" w:hint="eastAsia"/>
            <w:sz w:val="28"/>
            <w:szCs w:val="28"/>
            <w:lang w:val="en-GB"/>
            <w:rPrChange w:id="432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買</w:t>
        </w:r>
      </w:ins>
      <w:ins w:id="433" w:author="user" w:date="2014-08-25T12:40:00Z">
        <w:r w:rsidR="00DE470A" w:rsidRPr="00760975">
          <w:rPr>
            <w:rFonts w:ascii="Arial" w:hAnsi="Arial" w:cs="Arial" w:hint="eastAsia"/>
            <w:sz w:val="28"/>
            <w:szCs w:val="28"/>
            <w:lang w:val="en-GB"/>
            <w:rPrChange w:id="434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貴香港股市，但香港人卻要求「落閘」減少自由行數目</w:t>
        </w:r>
      </w:ins>
      <w:ins w:id="435" w:author="user" w:date="2014-08-25T12:41:00Z">
        <w:r w:rsidR="00C32BB6" w:rsidRPr="00760975">
          <w:rPr>
            <w:rFonts w:ascii="Arial" w:hAnsi="Arial" w:cs="Arial" w:hint="eastAsia"/>
            <w:sz w:val="28"/>
            <w:szCs w:val="28"/>
            <w:lang w:val="en-GB"/>
            <w:rPrChange w:id="436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，減</w:t>
        </w:r>
      </w:ins>
      <w:ins w:id="437" w:author="user" w:date="2014-08-25T13:23:00Z">
        <w:r w:rsidRPr="00760975">
          <w:rPr>
            <w:rFonts w:ascii="Arial" w:hAnsi="Arial" w:cs="Arial" w:hint="eastAsia"/>
            <w:sz w:val="28"/>
            <w:szCs w:val="28"/>
            <w:lang w:val="en-GB"/>
            <w:rPrChange w:id="438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少旅客來港消費。</w:t>
        </w:r>
      </w:ins>
      <w:ins w:id="439" w:author="user" w:date="2014-08-25T15:53:00Z">
        <w:r w:rsidR="00DE470A" w:rsidRPr="00760975">
          <w:rPr>
            <w:rFonts w:ascii="Arial" w:hAnsi="Arial" w:cs="Arial" w:hint="eastAsia"/>
            <w:sz w:val="28"/>
            <w:szCs w:val="28"/>
            <w:lang w:val="en-GB"/>
            <w:rPrChange w:id="440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滬港通</w:t>
        </w:r>
      </w:ins>
      <w:ins w:id="441" w:author="user" w:date="2014-08-26T16:21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42" w:author="user" w:date="2014-08-27T13:38:00Z">
              <w:rPr>
                <w:rFonts w:hint="eastAsia"/>
                <w:lang w:val="en-GB"/>
              </w:rPr>
            </w:rPrChange>
          </w:rPr>
          <w:t>在電子市場</w:t>
        </w:r>
      </w:ins>
      <w:ins w:id="443" w:author="user" w:date="2014-08-26T16:22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44" w:author="user" w:date="2014-08-27T13:38:00Z">
              <w:rPr>
                <w:rFonts w:hint="eastAsia"/>
                <w:lang w:val="en-GB"/>
              </w:rPr>
            </w:rPrChange>
          </w:rPr>
          <w:t>進行</w:t>
        </w:r>
      </w:ins>
      <w:ins w:id="445" w:author="user" w:date="2014-08-26T21:19:00Z">
        <w:r w:rsidR="0042520E" w:rsidRPr="00760975">
          <w:rPr>
            <w:rFonts w:ascii="Arial" w:hAnsi="Arial" w:cs="Arial" w:hint="eastAsia"/>
            <w:sz w:val="28"/>
            <w:szCs w:val="28"/>
            <w:lang w:val="en-GB"/>
            <w:rPrChange w:id="446" w:author="user" w:date="2014-08-27T13:38:00Z">
              <w:rPr>
                <w:rFonts w:hint="eastAsia"/>
                <w:lang w:val="en-GB"/>
              </w:rPr>
            </w:rPrChange>
          </w:rPr>
          <w:t>，</w:t>
        </w:r>
      </w:ins>
      <w:ins w:id="447" w:author="user" w:date="2014-08-26T16:22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48" w:author="user" w:date="2014-08-27T13:38:00Z">
              <w:rPr>
                <w:rFonts w:hint="eastAsia"/>
                <w:lang w:val="en-GB"/>
              </w:rPr>
            </w:rPrChange>
          </w:rPr>
          <w:t>因而</w:t>
        </w:r>
      </w:ins>
      <w:ins w:id="449" w:author="user" w:date="2014-08-25T15:53:00Z">
        <w:r w:rsidR="00DE470A" w:rsidRPr="00760975">
          <w:rPr>
            <w:rFonts w:ascii="Arial" w:hAnsi="Arial" w:cs="Arial" w:hint="eastAsia"/>
            <w:sz w:val="28"/>
            <w:szCs w:val="28"/>
            <w:lang w:val="en-GB"/>
            <w:rPrChange w:id="450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沒有硬件</w:t>
        </w:r>
      </w:ins>
      <w:ins w:id="451" w:author="user" w:date="2014-08-26T16:27:00Z">
        <w:r w:rsidR="00D16399" w:rsidRPr="00760975">
          <w:rPr>
            <w:rFonts w:ascii="Arial" w:hAnsi="Arial" w:cs="Arial" w:hint="eastAsia"/>
            <w:sz w:val="28"/>
            <w:szCs w:val="28"/>
            <w:lang w:val="en-GB"/>
            <w:rPrChange w:id="452" w:author="user" w:date="2014-08-27T13:38:00Z">
              <w:rPr>
                <w:rFonts w:hint="eastAsia"/>
                <w:lang w:val="en-GB"/>
              </w:rPr>
            </w:rPrChange>
          </w:rPr>
          <w:t>需要</w:t>
        </w:r>
      </w:ins>
      <w:ins w:id="453" w:author="user" w:date="2014-08-26T16:22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54" w:author="user" w:date="2014-08-27T13:38:00Z">
              <w:rPr>
                <w:rFonts w:hint="eastAsia"/>
                <w:lang w:val="en-GB"/>
              </w:rPr>
            </w:rPrChange>
          </w:rPr>
          <w:t>。</w:t>
        </w:r>
      </w:ins>
      <w:ins w:id="455" w:author="user" w:date="2014-08-26T16:21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56" w:author="user" w:date="2014-08-27T13:38:00Z">
              <w:rPr>
                <w:rFonts w:hint="eastAsia"/>
                <w:lang w:val="en-GB"/>
              </w:rPr>
            </w:rPrChange>
          </w:rPr>
          <w:t>但</w:t>
        </w:r>
      </w:ins>
      <w:ins w:id="457" w:author="user" w:date="2014-08-25T15:53:00Z">
        <w:r w:rsidR="00DE470A" w:rsidRPr="00760975">
          <w:rPr>
            <w:rFonts w:ascii="Arial" w:hAnsi="Arial" w:cs="Arial" w:hint="eastAsia"/>
            <w:sz w:val="28"/>
            <w:szCs w:val="28"/>
            <w:lang w:val="en-GB"/>
            <w:rPrChange w:id="458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自由行旅客</w:t>
        </w:r>
      </w:ins>
      <w:ins w:id="459" w:author="user" w:date="2014-08-25T18:57:00Z">
        <w:r w:rsidR="00DF1EDA" w:rsidRPr="00760975">
          <w:rPr>
            <w:rFonts w:ascii="Arial" w:hAnsi="Arial" w:cs="Arial" w:hint="eastAsia"/>
            <w:sz w:val="28"/>
            <w:szCs w:val="28"/>
            <w:lang w:val="en-GB"/>
            <w:rPrChange w:id="460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則</w:t>
        </w:r>
      </w:ins>
      <w:ins w:id="461" w:author="user" w:date="2014-08-25T15:53:00Z">
        <w:r w:rsidR="00DE470A" w:rsidRPr="00760975">
          <w:rPr>
            <w:rFonts w:ascii="Arial" w:hAnsi="Arial" w:cs="Arial" w:hint="eastAsia"/>
            <w:sz w:val="28"/>
            <w:szCs w:val="28"/>
            <w:lang w:val="en-GB"/>
            <w:rPrChange w:id="462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會使用</w:t>
        </w:r>
      </w:ins>
      <w:ins w:id="463" w:author="user" w:date="2014-08-26T16:23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64" w:author="user" w:date="2014-08-27T13:38:00Z">
              <w:rPr>
                <w:rFonts w:hint="eastAsia"/>
                <w:lang w:val="en-GB"/>
              </w:rPr>
            </w:rPrChange>
          </w:rPr>
          <w:t>實際</w:t>
        </w:r>
      </w:ins>
      <w:ins w:id="465" w:author="user" w:date="2014-08-25T15:53:00Z">
        <w:r w:rsidR="00DE470A" w:rsidRPr="00760975">
          <w:rPr>
            <w:rFonts w:ascii="Arial" w:hAnsi="Arial" w:cs="Arial" w:hint="eastAsia"/>
            <w:sz w:val="28"/>
            <w:szCs w:val="28"/>
            <w:lang w:val="en-GB"/>
            <w:rPrChange w:id="466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的設施。</w:t>
        </w:r>
      </w:ins>
      <w:ins w:id="467" w:author="user" w:date="2014-08-26T16:23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68" w:author="user" w:date="2014-08-27T13:38:00Z">
              <w:rPr>
                <w:rFonts w:hint="eastAsia"/>
                <w:lang w:val="en-GB"/>
              </w:rPr>
            </w:rPrChange>
          </w:rPr>
          <w:t>由此可見</w:t>
        </w:r>
      </w:ins>
      <w:ins w:id="469" w:author="user" w:date="2014-08-25T15:53:00Z">
        <w:r w:rsidR="00DE470A" w:rsidRPr="00760975">
          <w:rPr>
            <w:rFonts w:ascii="Arial" w:hAnsi="Arial" w:cs="Arial" w:hint="eastAsia"/>
            <w:sz w:val="28"/>
            <w:szCs w:val="28"/>
            <w:lang w:val="en-GB"/>
            <w:rPrChange w:id="470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，</w:t>
        </w:r>
      </w:ins>
      <w:ins w:id="471" w:author="user" w:date="2014-08-26T16:24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72" w:author="user" w:date="2014-08-27T13:38:00Z">
              <w:rPr>
                <w:rFonts w:hint="eastAsia"/>
                <w:lang w:val="en-GB"/>
              </w:rPr>
            </w:rPrChange>
          </w:rPr>
          <w:t>只要我們有足夠硬件容量，</w:t>
        </w:r>
      </w:ins>
      <w:ins w:id="473" w:author="user" w:date="2014-08-25T19:16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74" w:author="user" w:date="2014-08-27T13:38:00Z">
              <w:rPr>
                <w:rFonts w:hint="eastAsia"/>
                <w:lang w:val="en-GB"/>
              </w:rPr>
            </w:rPrChange>
          </w:rPr>
          <w:t>我們是歡迎多多益善的新</w:t>
        </w:r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75" w:author="user" w:date="2014-08-27T13:38:00Z">
              <w:rPr>
                <w:rFonts w:hint="eastAsia"/>
                <w:lang w:val="en-GB"/>
              </w:rPr>
            </w:rPrChange>
          </w:rPr>
          <w:lastRenderedPageBreak/>
          <w:t>顧客</w:t>
        </w:r>
      </w:ins>
      <w:ins w:id="476" w:author="user" w:date="2014-08-26T12:51:00Z">
        <w:r w:rsidR="0030328B" w:rsidRPr="00760975">
          <w:rPr>
            <w:rFonts w:ascii="Arial" w:hAnsi="Arial" w:cs="Arial" w:hint="eastAsia"/>
            <w:sz w:val="28"/>
            <w:szCs w:val="28"/>
            <w:lang w:val="en-GB"/>
            <w:rPrChange w:id="477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。</w:t>
        </w:r>
      </w:ins>
      <w:ins w:id="478" w:author="user" w:date="2014-08-26T16:24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79" w:author="user" w:date="2014-08-27T13:38:00Z">
              <w:rPr>
                <w:rFonts w:hint="eastAsia"/>
                <w:lang w:val="en-GB"/>
              </w:rPr>
            </w:rPrChange>
          </w:rPr>
          <w:t>深明</w:t>
        </w:r>
      </w:ins>
      <w:ins w:id="480" w:author="user" w:date="2014-08-26T16:25:00Z">
        <w:r w:rsidR="005E083E" w:rsidRPr="00760975">
          <w:rPr>
            <w:rFonts w:ascii="Arial" w:hAnsi="Arial" w:cs="Arial" w:hint="eastAsia"/>
            <w:sz w:val="28"/>
            <w:szCs w:val="28"/>
            <w:lang w:val="en-GB"/>
            <w:rPrChange w:id="481" w:author="user" w:date="2014-08-27T13:38:00Z">
              <w:rPr>
                <w:rFonts w:hint="eastAsia"/>
                <w:sz w:val="28"/>
                <w:szCs w:val="28"/>
                <w:lang w:val="en-GB"/>
              </w:rPr>
            </w:rPrChange>
          </w:rPr>
          <w:t>此</w:t>
        </w:r>
      </w:ins>
      <w:ins w:id="482" w:author="user" w:date="2014-08-26T21:31:00Z">
        <w:r w:rsidR="0042520E" w:rsidRPr="00760975">
          <w:rPr>
            <w:rFonts w:ascii="Arial" w:hAnsi="Arial" w:cs="Arial" w:hint="eastAsia"/>
            <w:sz w:val="28"/>
            <w:szCs w:val="28"/>
            <w:lang w:val="en-GB"/>
            <w:rPrChange w:id="483" w:author="user" w:date="2014-08-27T13:38:00Z">
              <w:rPr>
                <w:rFonts w:hint="eastAsia"/>
                <w:lang w:val="en-GB"/>
              </w:rPr>
            </w:rPrChange>
          </w:rPr>
          <w:t>理</w:t>
        </w:r>
      </w:ins>
      <w:ins w:id="484" w:author="user" w:date="2014-08-26T16:25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85" w:author="user" w:date="2014-08-27T13:38:00Z">
              <w:rPr>
                <w:rFonts w:hint="eastAsia"/>
                <w:lang w:val="en-GB"/>
              </w:rPr>
            </w:rPrChange>
          </w:rPr>
          <w:t>，我們應</w:t>
        </w:r>
      </w:ins>
      <w:ins w:id="486" w:author="user" w:date="2014-08-25T19:20:00Z">
        <w:r w:rsidR="00DF1EDA" w:rsidRPr="00760975">
          <w:rPr>
            <w:rFonts w:ascii="Arial" w:hAnsi="Arial" w:cs="Arial" w:hint="eastAsia"/>
            <w:sz w:val="28"/>
            <w:szCs w:val="28"/>
            <w:lang w:val="en-GB"/>
            <w:rPrChange w:id="487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立即</w:t>
        </w:r>
      </w:ins>
      <w:ins w:id="488" w:author="user" w:date="2014-08-25T19:18:00Z">
        <w:r w:rsidR="0030328B" w:rsidRPr="00760975">
          <w:rPr>
            <w:rFonts w:ascii="Arial" w:hAnsi="Arial" w:cs="Arial" w:hint="eastAsia"/>
            <w:sz w:val="28"/>
            <w:szCs w:val="28"/>
            <w:lang w:val="en-GB"/>
            <w:rPrChange w:id="489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增加硬件，保持好客之道，歡迎</w:t>
        </w:r>
      </w:ins>
      <w:ins w:id="490" w:author="user" w:date="2014-08-26T16:25:00Z">
        <w:r w:rsidR="009264C4" w:rsidRPr="00760975">
          <w:rPr>
            <w:rFonts w:ascii="Arial" w:hAnsi="Arial" w:cs="Arial" w:hint="eastAsia"/>
            <w:sz w:val="28"/>
            <w:szCs w:val="28"/>
            <w:lang w:val="en-GB"/>
            <w:rPrChange w:id="491" w:author="user" w:date="2014-08-27T13:38:00Z">
              <w:rPr>
                <w:rFonts w:hint="eastAsia"/>
                <w:lang w:val="en-GB"/>
              </w:rPr>
            </w:rPrChange>
          </w:rPr>
          <w:t>更多</w:t>
        </w:r>
      </w:ins>
      <w:ins w:id="492" w:author="user" w:date="2014-08-25T19:18:00Z">
        <w:r w:rsidR="0030328B" w:rsidRPr="00760975">
          <w:rPr>
            <w:rFonts w:ascii="Arial" w:hAnsi="Arial" w:cs="Arial" w:hint="eastAsia"/>
            <w:sz w:val="28"/>
            <w:szCs w:val="28"/>
            <w:lang w:val="en-GB"/>
            <w:rPrChange w:id="493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旅客來港</w:t>
        </w:r>
      </w:ins>
      <w:ins w:id="494" w:author="user" w:date="2014-08-26T12:52:00Z">
        <w:r w:rsidR="0030328B" w:rsidRPr="00760975">
          <w:rPr>
            <w:rFonts w:ascii="Arial" w:hAnsi="Arial" w:cs="Arial" w:hint="eastAsia"/>
            <w:sz w:val="28"/>
            <w:szCs w:val="28"/>
            <w:lang w:val="en-GB"/>
            <w:rPrChange w:id="495" w:author="user" w:date="2014-08-27T13:38:00Z">
              <w:rPr>
                <w:rFonts w:ascii="Arial" w:hAnsi="Arial" w:cs="Arial" w:hint="eastAsia"/>
                <w:lang w:val="en-GB"/>
              </w:rPr>
            </w:rPrChange>
          </w:rPr>
          <w:t>；</w:t>
        </w:r>
      </w:ins>
    </w:p>
    <w:p w:rsidR="002B03F3" w:rsidRPr="00B054F6" w:rsidDel="00C5481A" w:rsidRDefault="002B03F3">
      <w:pPr>
        <w:pStyle w:val="ListParagraph"/>
        <w:numPr>
          <w:ilvl w:val="0"/>
          <w:numId w:val="10"/>
        </w:numPr>
        <w:spacing w:line="400" w:lineRule="exact"/>
        <w:ind w:leftChars="0" w:left="1195"/>
        <w:rPr>
          <w:del w:id="496" w:author="user" w:date="2014-08-25T15:53:00Z"/>
          <w:rFonts w:ascii="Arial" w:hAnsi="Arial" w:cs="Arial"/>
          <w:sz w:val="28"/>
          <w:szCs w:val="28"/>
          <w:rPrChange w:id="497" w:author="user" w:date="2014-08-27T14:55:00Z">
            <w:rPr>
              <w:del w:id="498" w:author="user" w:date="2014-08-25T15:53:00Z"/>
            </w:rPr>
          </w:rPrChange>
        </w:rPr>
        <w:pPrChange w:id="499" w:author="user" w:date="2014-08-27T13:38:00Z">
          <w:pPr>
            <w:pStyle w:val="ListParagraph"/>
            <w:numPr>
              <w:ilvl w:val="1"/>
              <w:numId w:val="1"/>
            </w:numPr>
            <w:ind w:leftChars="0" w:left="1290" w:hanging="480"/>
            <w:jc w:val="both"/>
          </w:pPr>
        </w:pPrChange>
      </w:pPr>
      <w:del w:id="500" w:author="user" w:date="2014-08-25T13:23:00Z">
        <w:r w:rsidRPr="00B054F6" w:rsidDel="00C5481A">
          <w:rPr>
            <w:rFonts w:ascii="Arial" w:hAnsi="Arial" w:cs="Arial" w:hint="eastAsia"/>
            <w:sz w:val="28"/>
            <w:szCs w:val="28"/>
            <w:rPrChange w:id="501" w:author="user" w:date="2014-08-27T14:55:00Z">
              <w:rPr>
                <w:rFonts w:hint="eastAsia"/>
              </w:rPr>
            </w:rPrChange>
          </w:rPr>
          <w:delText>；</w:delText>
        </w:r>
      </w:del>
    </w:p>
    <w:p w:rsidR="00C5481A" w:rsidRPr="00B054F6" w:rsidDel="002836C1" w:rsidRDefault="002B03F3">
      <w:pPr>
        <w:pStyle w:val="ListParagraph"/>
        <w:numPr>
          <w:ilvl w:val="0"/>
          <w:numId w:val="10"/>
        </w:numPr>
        <w:spacing w:line="400" w:lineRule="exact"/>
        <w:ind w:leftChars="0" w:left="1195"/>
        <w:rPr>
          <w:del w:id="502" w:author="user" w:date="2014-08-25T19:32:00Z"/>
          <w:sz w:val="28"/>
          <w:szCs w:val="28"/>
          <w:lang w:val="en-GB"/>
          <w:rPrChange w:id="503" w:author="user" w:date="2014-08-27T14:55:00Z">
            <w:rPr>
              <w:del w:id="504" w:author="user" w:date="2014-08-25T19:32:00Z"/>
            </w:rPr>
          </w:rPrChange>
        </w:rPr>
        <w:pPrChange w:id="505" w:author="user" w:date="2014-08-27T13:38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  <w:del w:id="506" w:author="user" w:date="2014-08-25T19:20:00Z">
        <w:r w:rsidRPr="00B054F6" w:rsidDel="00DF1EDA">
          <w:rPr>
            <w:rFonts w:hint="eastAsia"/>
            <w:sz w:val="28"/>
            <w:szCs w:val="28"/>
            <w:rPrChange w:id="507" w:author="user" w:date="2014-08-27T14:55:00Z">
              <w:rPr>
                <w:rFonts w:ascii="Arial" w:hAnsi="Arial" w:cs="Arial" w:hint="eastAsia"/>
              </w:rPr>
            </w:rPrChange>
          </w:rPr>
          <w:delText>在</w:delText>
        </w:r>
      </w:del>
      <w:del w:id="508" w:author="user" w:date="2014-08-27T10:24:00Z">
        <w:r w:rsidRPr="00B054F6" w:rsidDel="006240F6">
          <w:rPr>
            <w:rFonts w:hint="eastAsia"/>
            <w:sz w:val="28"/>
            <w:szCs w:val="28"/>
            <w:rPrChange w:id="509" w:author="user" w:date="2014-08-27T14:55:00Z">
              <w:rPr>
                <w:rFonts w:ascii="Arial" w:hAnsi="Arial" w:cs="Arial" w:hint="eastAsia"/>
              </w:rPr>
            </w:rPrChange>
          </w:rPr>
          <w:delText>公民社會</w:delText>
        </w:r>
      </w:del>
      <w:del w:id="510" w:author="user" w:date="2014-08-25T19:20:00Z">
        <w:r w:rsidRPr="00B054F6" w:rsidDel="00DF1EDA">
          <w:rPr>
            <w:rFonts w:hint="eastAsia"/>
            <w:sz w:val="28"/>
            <w:szCs w:val="28"/>
            <w:rPrChange w:id="511" w:author="user" w:date="2014-08-27T14:55:00Z">
              <w:rPr>
                <w:rFonts w:ascii="Arial" w:hAnsi="Arial" w:cs="Arial" w:hint="eastAsia"/>
              </w:rPr>
            </w:rPrChange>
          </w:rPr>
          <w:delText>內，大多數不可能保持</w:delText>
        </w:r>
      </w:del>
      <w:del w:id="512" w:author="user" w:date="2014-08-27T10:23:00Z">
        <w:r w:rsidRPr="00B054F6" w:rsidDel="006240F6">
          <w:rPr>
            <w:rFonts w:hint="eastAsia"/>
            <w:sz w:val="28"/>
            <w:szCs w:val="28"/>
            <w:rPrChange w:id="513" w:author="user" w:date="2014-08-27T14:55:00Z">
              <w:rPr>
                <w:rFonts w:ascii="Arial" w:hAnsi="Arial" w:cs="Arial" w:hint="eastAsia"/>
              </w:rPr>
            </w:rPrChange>
          </w:rPr>
          <w:delText>沉默</w:delText>
        </w:r>
      </w:del>
      <w:del w:id="514" w:author="user" w:date="2014-08-25T16:01:00Z">
        <w:r w:rsidRPr="00B054F6" w:rsidDel="00C5481A">
          <w:rPr>
            <w:rFonts w:hint="eastAsia"/>
            <w:sz w:val="28"/>
            <w:szCs w:val="28"/>
            <w:rPrChange w:id="515" w:author="user" w:date="2014-08-27T14:55:00Z">
              <w:rPr>
                <w:rFonts w:ascii="Arial" w:hAnsi="Arial" w:cs="Arial" w:hint="eastAsia"/>
              </w:rPr>
            </w:rPrChange>
          </w:rPr>
          <w:delText>，必須為香港的正確發展路向，勇敢發聲</w:delText>
        </w:r>
      </w:del>
      <w:del w:id="516" w:author="user" w:date="2014-08-25T16:00:00Z">
        <w:r w:rsidRPr="00B054F6" w:rsidDel="00C5481A">
          <w:rPr>
            <w:rFonts w:hint="eastAsia"/>
            <w:sz w:val="28"/>
            <w:szCs w:val="28"/>
            <w:rPrChange w:id="517" w:author="user" w:date="2014-08-27T14:55:00Z">
              <w:rPr>
                <w:rFonts w:ascii="Arial" w:hAnsi="Arial" w:cs="Arial" w:hint="eastAsia"/>
              </w:rPr>
            </w:rPrChange>
          </w:rPr>
          <w:delText>；</w:delText>
        </w:r>
      </w:del>
    </w:p>
    <w:p w:rsidR="00760975" w:rsidRPr="00B054F6" w:rsidRDefault="002B03F3">
      <w:pPr>
        <w:pStyle w:val="ListParagraph"/>
        <w:numPr>
          <w:ilvl w:val="0"/>
          <w:numId w:val="10"/>
        </w:numPr>
        <w:spacing w:line="400" w:lineRule="exact"/>
        <w:ind w:leftChars="0" w:left="1195"/>
        <w:rPr>
          <w:ins w:id="518" w:author="user" w:date="2014-08-27T13:38:00Z"/>
          <w:sz w:val="28"/>
          <w:szCs w:val="28"/>
          <w:lang w:val="en-GB"/>
          <w:rPrChange w:id="519" w:author="user" w:date="2014-08-27T14:55:00Z">
            <w:rPr>
              <w:ins w:id="520" w:author="user" w:date="2014-08-27T13:38:00Z"/>
            </w:rPr>
          </w:rPrChange>
        </w:rPr>
        <w:pPrChange w:id="521" w:author="user" w:date="2014-08-27T13:38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  <w:del w:id="522" w:author="user" w:date="2014-08-27T10:24:00Z">
        <w:r w:rsidRPr="00B054F6" w:rsidDel="006240F6">
          <w:rPr>
            <w:rFonts w:hint="eastAsia"/>
            <w:sz w:val="28"/>
            <w:szCs w:val="28"/>
            <w:rPrChange w:id="523" w:author="user" w:date="2014-08-27T14:55:00Z">
              <w:rPr>
                <w:rFonts w:hint="eastAsia"/>
              </w:rPr>
            </w:rPrChange>
          </w:rPr>
          <w:delText>中</w:delText>
        </w:r>
      </w:del>
      <w:ins w:id="524" w:author="user" w:date="2014-08-27T10:24:00Z">
        <w:r w:rsidR="006240F6" w:rsidRPr="00B054F6">
          <w:rPr>
            <w:rFonts w:hint="eastAsia"/>
            <w:sz w:val="28"/>
            <w:szCs w:val="28"/>
            <w:rPrChange w:id="525" w:author="user" w:date="2014-08-27T14:55:00Z">
              <w:rPr>
                <w:rFonts w:hint="eastAsia"/>
              </w:rPr>
            </w:rPrChange>
          </w:rPr>
          <w:t>一個公民社會有一個必要的元素：</w:t>
        </w:r>
        <w:r w:rsidR="006240F6" w:rsidRPr="00B054F6">
          <w:rPr>
            <w:rFonts w:hint="eastAsia"/>
            <w:bCs/>
            <w:sz w:val="28"/>
            <w:szCs w:val="28"/>
            <w:lang w:val="en-GB"/>
            <w:rPrChange w:id="526" w:author="user" w:date="2014-08-27T14:55:00Z">
              <w:rPr>
                <w:rFonts w:ascii="Arial" w:hAnsi="Arial" w:cs="Arial" w:hint="eastAsia"/>
                <w:b/>
                <w:bCs/>
                <w:sz w:val="28"/>
                <w:szCs w:val="28"/>
                <w:lang w:val="en-GB"/>
              </w:rPr>
            </w:rPrChange>
          </w:rPr>
          <w:t>沉默大多數應該打破沉默</w:t>
        </w:r>
        <w:r w:rsidR="006240F6" w:rsidRPr="00B054F6">
          <w:rPr>
            <w:rFonts w:hint="eastAsia"/>
            <w:sz w:val="28"/>
            <w:szCs w:val="28"/>
            <w:rPrChange w:id="527" w:author="user" w:date="2014-08-27T14:55:00Z">
              <w:rPr>
                <w:rFonts w:hint="eastAsia"/>
              </w:rPr>
            </w:rPrChange>
          </w:rPr>
          <w:t>，把他們的要求及價值觀勇敢地說出來。</w:t>
        </w:r>
        <w:r w:rsidR="006240F6" w:rsidRPr="00B054F6">
          <w:rPr>
            <w:rFonts w:hint="eastAsia"/>
            <w:bCs/>
            <w:sz w:val="28"/>
            <w:szCs w:val="28"/>
            <w:lang w:val="en-GB"/>
            <w:rPrChange w:id="528" w:author="user" w:date="2014-08-27T14:55:00Z">
              <w:rPr>
                <w:rFonts w:hint="eastAsia"/>
                <w:bCs/>
                <w:lang w:val="en-GB"/>
              </w:rPr>
            </w:rPrChange>
          </w:rPr>
          <w:t>回歸後，新移民已接近</w:t>
        </w:r>
        <w:r w:rsidR="006240F6" w:rsidRPr="00B054F6">
          <w:rPr>
            <w:bCs/>
            <w:sz w:val="28"/>
            <w:szCs w:val="28"/>
            <w:rPrChange w:id="529" w:author="user" w:date="2014-08-27T14:55:00Z">
              <w:rPr>
                <w:bCs/>
              </w:rPr>
            </w:rPrChange>
          </w:rPr>
          <w:t>100</w:t>
        </w:r>
        <w:r w:rsidR="006240F6" w:rsidRPr="00B054F6">
          <w:rPr>
            <w:rFonts w:hint="eastAsia"/>
            <w:bCs/>
            <w:sz w:val="28"/>
            <w:szCs w:val="28"/>
            <w:lang w:val="en-GB"/>
            <w:rPrChange w:id="530" w:author="user" w:date="2014-08-27T14:55:00Z">
              <w:rPr>
                <w:rFonts w:hint="eastAsia"/>
                <w:lang w:val="en-GB"/>
              </w:rPr>
            </w:rPrChange>
          </w:rPr>
          <w:t>萬人，每</w:t>
        </w:r>
        <w:r w:rsidR="006240F6" w:rsidRPr="00B054F6">
          <w:rPr>
            <w:bCs/>
            <w:sz w:val="28"/>
            <w:szCs w:val="28"/>
            <w:rPrChange w:id="531" w:author="user" w:date="2014-08-27T14:55:00Z">
              <w:rPr/>
            </w:rPrChange>
          </w:rPr>
          <w:t>7</w:t>
        </w:r>
        <w:r w:rsidR="006240F6" w:rsidRPr="00B054F6">
          <w:rPr>
            <w:rFonts w:hint="eastAsia"/>
            <w:bCs/>
            <w:sz w:val="28"/>
            <w:szCs w:val="28"/>
            <w:lang w:val="en-GB"/>
            <w:rPrChange w:id="532" w:author="user" w:date="2014-08-27T14:55:00Z">
              <w:rPr>
                <w:rFonts w:hint="eastAsia"/>
                <w:lang w:val="en-GB"/>
              </w:rPr>
            </w:rPrChange>
          </w:rPr>
          <w:t>個人就有</w:t>
        </w:r>
        <w:r w:rsidR="006240F6" w:rsidRPr="00B054F6">
          <w:rPr>
            <w:bCs/>
            <w:sz w:val="28"/>
            <w:szCs w:val="28"/>
            <w:rPrChange w:id="533" w:author="user" w:date="2014-08-27T14:55:00Z">
              <w:rPr/>
            </w:rPrChange>
          </w:rPr>
          <w:t>1</w:t>
        </w:r>
        <w:r w:rsidR="006240F6" w:rsidRPr="00B054F6">
          <w:rPr>
            <w:rFonts w:hint="eastAsia"/>
            <w:bCs/>
            <w:sz w:val="28"/>
            <w:szCs w:val="28"/>
            <w:lang w:val="en-GB"/>
            <w:rPrChange w:id="534" w:author="user" w:date="2014-08-27T14:55:00Z">
              <w:rPr>
                <w:rFonts w:hint="eastAsia"/>
                <w:lang w:val="en-GB"/>
              </w:rPr>
            </w:rPrChange>
          </w:rPr>
          <w:t>個是新移民，他們分佈在社會的每一個角落及崗位。香港是文明社會，只有一等公民！如果你的</w:t>
        </w:r>
        <w:r w:rsidR="006240F6" w:rsidRPr="00B054F6">
          <w:rPr>
            <w:rFonts w:hint="eastAsia"/>
            <w:bCs/>
            <w:sz w:val="28"/>
            <w:szCs w:val="28"/>
            <w:rPrChange w:id="535" w:author="user" w:date="2014-08-27T14:55:00Z">
              <w:rPr>
                <w:rFonts w:hint="eastAsia"/>
              </w:rPr>
            </w:rPrChange>
          </w:rPr>
          <w:t>新來港學生、</w:t>
        </w:r>
        <w:r w:rsidR="006240F6" w:rsidRPr="00B054F6">
          <w:rPr>
            <w:rFonts w:hint="eastAsia"/>
            <w:bCs/>
            <w:sz w:val="28"/>
            <w:szCs w:val="28"/>
            <w:lang w:val="en-GB"/>
            <w:rPrChange w:id="536" w:author="user" w:date="2014-08-27T14:55:00Z">
              <w:rPr>
                <w:rFonts w:hint="eastAsia"/>
                <w:lang w:val="en-GB"/>
              </w:rPr>
            </w:rPrChange>
          </w:rPr>
          <w:t>朋友、顧客、員工、親戚、孩子被辱罵為蝗蟲，你怎能不發聲</w:t>
        </w:r>
        <w:r w:rsidR="006240F6" w:rsidRPr="00B054F6">
          <w:rPr>
            <w:rFonts w:hint="eastAsia"/>
            <w:sz w:val="28"/>
            <w:szCs w:val="28"/>
            <w:rPrChange w:id="537" w:author="user" w:date="2014-08-27T14:55:00Z">
              <w:rPr>
                <w:rFonts w:hint="eastAsia"/>
              </w:rPr>
            </w:rPrChange>
          </w:rPr>
          <w:t>？</w:t>
        </w:r>
      </w:ins>
    </w:p>
    <w:p w:rsidR="00760975" w:rsidRPr="00B054F6" w:rsidRDefault="006240F6">
      <w:pPr>
        <w:pStyle w:val="ListParagraph"/>
        <w:numPr>
          <w:ilvl w:val="0"/>
          <w:numId w:val="10"/>
        </w:numPr>
        <w:spacing w:line="400" w:lineRule="exact"/>
        <w:ind w:leftChars="0" w:left="1195"/>
        <w:rPr>
          <w:ins w:id="538" w:author="user" w:date="2014-08-27T13:38:00Z"/>
          <w:sz w:val="28"/>
          <w:szCs w:val="28"/>
          <w:lang w:val="en-GB"/>
          <w:rPrChange w:id="539" w:author="user" w:date="2014-08-27T14:55:00Z">
            <w:rPr>
              <w:ins w:id="540" w:author="user" w:date="2014-08-27T13:38:00Z"/>
            </w:rPr>
          </w:rPrChange>
        </w:rPr>
        <w:pPrChange w:id="541" w:author="user" w:date="2014-08-27T13:38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  <w:ins w:id="542" w:author="user" w:date="2014-08-27T10:24:00Z">
        <w:r w:rsidRPr="00B054F6">
          <w:rPr>
            <w:rFonts w:hint="eastAsia"/>
            <w:sz w:val="28"/>
            <w:szCs w:val="28"/>
            <w:rPrChange w:id="543" w:author="user" w:date="2014-08-27T14:55:00Z">
              <w:rPr>
                <w:rFonts w:hint="eastAsia"/>
              </w:rPr>
            </w:rPrChange>
          </w:rPr>
          <w:t>中</w:t>
        </w:r>
      </w:ins>
      <w:r w:rsidR="002B03F3" w:rsidRPr="00B054F6">
        <w:rPr>
          <w:rFonts w:hint="eastAsia"/>
          <w:sz w:val="28"/>
          <w:szCs w:val="28"/>
          <w:rPrChange w:id="544" w:author="user" w:date="2014-08-27T14:55:00Z">
            <w:rPr>
              <w:rFonts w:hint="eastAsia"/>
            </w:rPr>
          </w:rPrChange>
        </w:rPr>
        <w:t>年人</w:t>
      </w:r>
      <w:ins w:id="545" w:author="user" w:date="2014-08-25T19:23:00Z">
        <w:r w:rsidR="00DF1EDA" w:rsidRPr="00B054F6">
          <w:rPr>
            <w:rFonts w:hint="eastAsia"/>
            <w:sz w:val="28"/>
            <w:szCs w:val="28"/>
            <w:rPrChange w:id="546" w:author="user" w:date="2014-08-27T14:55:00Z">
              <w:rPr>
                <w:rFonts w:hint="eastAsia"/>
              </w:rPr>
            </w:rPrChange>
          </w:rPr>
          <w:t>應是老、中、青三代</w:t>
        </w:r>
      </w:ins>
      <w:ins w:id="547" w:author="user" w:date="2014-08-25T19:25:00Z">
        <w:r w:rsidR="00DF1EDA" w:rsidRPr="00B054F6">
          <w:rPr>
            <w:rFonts w:hint="eastAsia"/>
            <w:sz w:val="28"/>
            <w:szCs w:val="28"/>
            <w:rPrChange w:id="548" w:author="user" w:date="2014-08-27T14:55:00Z">
              <w:rPr>
                <w:rFonts w:hint="eastAsia"/>
              </w:rPr>
            </w:rPrChange>
          </w:rPr>
          <w:t>最明白</w:t>
        </w:r>
      </w:ins>
      <w:ins w:id="549" w:author="user" w:date="2014-08-26T16:29:00Z">
        <w:r w:rsidR="00D16399" w:rsidRPr="00B054F6">
          <w:rPr>
            <w:rFonts w:hint="eastAsia"/>
            <w:sz w:val="28"/>
            <w:szCs w:val="28"/>
            <w:rPrChange w:id="550" w:author="user" w:date="2014-08-27T14:55:00Z">
              <w:rPr>
                <w:rFonts w:hint="eastAsia"/>
              </w:rPr>
            </w:rPrChange>
          </w:rPr>
          <w:t>三代所需</w:t>
        </w:r>
      </w:ins>
      <w:ins w:id="551" w:author="user" w:date="2014-08-25T19:25:00Z">
        <w:r w:rsidR="00DF1EDA" w:rsidRPr="00B054F6">
          <w:rPr>
            <w:rFonts w:hint="eastAsia"/>
            <w:sz w:val="28"/>
            <w:szCs w:val="28"/>
            <w:rPrChange w:id="552" w:author="user" w:date="2014-08-27T14:55:00Z">
              <w:rPr>
                <w:rFonts w:hint="eastAsia"/>
              </w:rPr>
            </w:rPrChange>
          </w:rPr>
          <w:t>，又</w:t>
        </w:r>
      </w:ins>
      <w:ins w:id="553" w:author="user" w:date="2014-08-25T19:23:00Z">
        <w:r w:rsidR="00DF1EDA" w:rsidRPr="00B054F6">
          <w:rPr>
            <w:rFonts w:hint="eastAsia"/>
            <w:sz w:val="28"/>
            <w:szCs w:val="28"/>
            <w:rPrChange w:id="554" w:author="user" w:date="2014-08-27T14:55:00Z">
              <w:rPr>
                <w:rFonts w:hint="eastAsia"/>
              </w:rPr>
            </w:rPrChange>
          </w:rPr>
          <w:t>有</w:t>
        </w:r>
      </w:ins>
      <w:del w:id="555" w:author="user" w:date="2014-08-25T19:23:00Z">
        <w:r w:rsidR="002B03F3" w:rsidRPr="00B054F6" w:rsidDel="00DF1EDA">
          <w:rPr>
            <w:rFonts w:hint="eastAsia"/>
            <w:sz w:val="28"/>
            <w:szCs w:val="28"/>
            <w:rPrChange w:id="556" w:author="user" w:date="2014-08-27T14:55:00Z">
              <w:rPr>
                <w:rFonts w:hint="eastAsia"/>
              </w:rPr>
            </w:rPrChange>
          </w:rPr>
          <w:delText>有</w:delText>
        </w:r>
      </w:del>
      <w:r w:rsidR="002B03F3" w:rsidRPr="00B054F6">
        <w:rPr>
          <w:rFonts w:hint="eastAsia"/>
          <w:sz w:val="28"/>
          <w:szCs w:val="28"/>
          <w:rPrChange w:id="557" w:author="user" w:date="2014-08-27T14:55:00Z">
            <w:rPr>
              <w:rFonts w:hint="eastAsia"/>
            </w:rPr>
          </w:rPrChange>
        </w:rPr>
        <w:t>最大同理心</w:t>
      </w:r>
      <w:ins w:id="558" w:author="user" w:date="2014-08-25T19:25:00Z">
        <w:r w:rsidR="00DF1EDA" w:rsidRPr="00B054F6">
          <w:rPr>
            <w:rFonts w:hint="eastAsia"/>
            <w:sz w:val="28"/>
            <w:szCs w:val="28"/>
            <w:rPrChange w:id="559" w:author="user" w:date="2014-08-27T14:55:00Z">
              <w:rPr>
                <w:rFonts w:hint="eastAsia"/>
              </w:rPr>
            </w:rPrChange>
          </w:rPr>
          <w:t>的</w:t>
        </w:r>
      </w:ins>
      <w:ins w:id="560" w:author="user" w:date="2014-08-26T21:00:00Z">
        <w:r w:rsidR="005E083E" w:rsidRPr="00B054F6">
          <w:rPr>
            <w:rFonts w:hint="eastAsia"/>
            <w:sz w:val="28"/>
            <w:szCs w:val="28"/>
          </w:rPr>
          <w:t>一代</w:t>
        </w:r>
      </w:ins>
      <w:r w:rsidR="002B03F3" w:rsidRPr="00B054F6">
        <w:rPr>
          <w:rFonts w:hint="eastAsia"/>
          <w:sz w:val="28"/>
          <w:szCs w:val="28"/>
          <w:rPrChange w:id="561" w:author="user" w:date="2014-08-27T14:55:00Z">
            <w:rPr>
              <w:rFonts w:hint="eastAsia"/>
            </w:rPr>
          </w:rPrChange>
        </w:rPr>
        <w:t>，因此有責任擔起最重要的角色，</w:t>
      </w:r>
      <w:ins w:id="562" w:author="user" w:date="2014-08-26T12:53:00Z">
        <w:r w:rsidR="0030328B" w:rsidRPr="00B054F6">
          <w:rPr>
            <w:rFonts w:hint="eastAsia"/>
            <w:bCs/>
            <w:sz w:val="28"/>
            <w:szCs w:val="28"/>
            <w:rPrChange w:id="563" w:author="user" w:date="2014-08-27T14:55:00Z">
              <w:rPr>
                <w:rFonts w:ascii="Arial" w:hAnsi="Arial" w:cs="Arial" w:hint="eastAsia"/>
                <w:bCs/>
              </w:rPr>
            </w:rPrChange>
          </w:rPr>
          <w:t>為</w:t>
        </w:r>
      </w:ins>
      <w:ins w:id="564" w:author="user" w:date="2014-08-26T16:26:00Z">
        <w:r w:rsidR="009264C4" w:rsidRPr="00B054F6">
          <w:rPr>
            <w:rFonts w:hint="eastAsia"/>
            <w:bCs/>
            <w:sz w:val="28"/>
            <w:szCs w:val="28"/>
            <w:rPrChange w:id="565" w:author="user" w:date="2014-08-27T14:55:00Z">
              <w:rPr>
                <w:rFonts w:hint="eastAsia"/>
                <w:bCs/>
              </w:rPr>
            </w:rPrChange>
          </w:rPr>
          <w:t>父母及</w:t>
        </w:r>
      </w:ins>
      <w:ins w:id="566" w:author="user" w:date="2014-08-26T21:21:00Z">
        <w:r w:rsidR="0042520E" w:rsidRPr="00B054F6">
          <w:rPr>
            <w:rFonts w:hint="eastAsia"/>
            <w:bCs/>
            <w:sz w:val="28"/>
            <w:szCs w:val="28"/>
            <w:rPrChange w:id="567" w:author="user" w:date="2014-08-27T14:55:00Z">
              <w:rPr>
                <w:rFonts w:hint="eastAsia"/>
                <w:bCs/>
              </w:rPr>
            </w:rPrChange>
          </w:rPr>
          <w:t>子</w:t>
        </w:r>
      </w:ins>
      <w:ins w:id="568" w:author="user" w:date="2014-08-26T16:26:00Z">
        <w:r w:rsidR="009264C4" w:rsidRPr="00B054F6">
          <w:rPr>
            <w:rFonts w:hint="eastAsia"/>
            <w:bCs/>
            <w:sz w:val="28"/>
            <w:szCs w:val="28"/>
            <w:rPrChange w:id="569" w:author="user" w:date="2014-08-27T14:55:00Z">
              <w:rPr>
                <w:rFonts w:hint="eastAsia"/>
                <w:bCs/>
              </w:rPr>
            </w:rPrChange>
          </w:rPr>
          <w:t>女兩代</w:t>
        </w:r>
      </w:ins>
      <w:ins w:id="570" w:author="user" w:date="2014-08-25T16:02:00Z">
        <w:r w:rsidR="0030328B" w:rsidRPr="00B054F6">
          <w:rPr>
            <w:rFonts w:hint="eastAsia"/>
            <w:bCs/>
            <w:sz w:val="28"/>
            <w:szCs w:val="28"/>
            <w:rPrChange w:id="571" w:author="user" w:date="2014-08-27T14:55:00Z">
              <w:rPr>
                <w:rFonts w:ascii="Arial" w:hAnsi="Arial" w:cs="Arial" w:hint="eastAsia"/>
                <w:bCs/>
              </w:rPr>
            </w:rPrChange>
          </w:rPr>
          <w:t>人面對的問題</w:t>
        </w:r>
      </w:ins>
      <w:ins w:id="572" w:author="user" w:date="2014-08-25T16:05:00Z">
        <w:r w:rsidR="00DE470A" w:rsidRPr="00B054F6">
          <w:rPr>
            <w:rFonts w:hint="eastAsia"/>
            <w:bCs/>
            <w:sz w:val="28"/>
            <w:szCs w:val="28"/>
            <w:rPrChange w:id="573" w:author="user" w:date="2014-08-27T14:55:00Z">
              <w:rPr>
                <w:rFonts w:hint="eastAsia"/>
                <w:bCs/>
              </w:rPr>
            </w:rPrChange>
          </w:rPr>
          <w:t>把脈</w:t>
        </w:r>
      </w:ins>
      <w:ins w:id="574" w:author="user" w:date="2014-08-25T16:02:00Z">
        <w:r w:rsidR="00C5481A" w:rsidRPr="00B054F6">
          <w:rPr>
            <w:rFonts w:hint="eastAsia"/>
            <w:bCs/>
            <w:sz w:val="28"/>
            <w:szCs w:val="28"/>
            <w:rPrChange w:id="575" w:author="user" w:date="2014-08-27T14:55:00Z">
              <w:rPr>
                <w:rFonts w:ascii="Arial" w:hAnsi="Arial" w:cs="Arial" w:hint="eastAsia"/>
                <w:b/>
                <w:bCs/>
              </w:rPr>
            </w:rPrChange>
          </w:rPr>
          <w:t>，推動醫療／退休保障的改革，為香港豐碩的未來打下</w:t>
        </w:r>
      </w:ins>
      <w:ins w:id="576" w:author="user" w:date="2014-08-26T16:26:00Z">
        <w:r w:rsidR="009264C4" w:rsidRPr="00B054F6">
          <w:rPr>
            <w:rFonts w:hint="eastAsia"/>
            <w:bCs/>
            <w:sz w:val="28"/>
            <w:szCs w:val="28"/>
            <w:rPrChange w:id="577" w:author="user" w:date="2014-08-27T14:55:00Z">
              <w:rPr>
                <w:rFonts w:hint="eastAsia"/>
                <w:bCs/>
              </w:rPr>
            </w:rPrChange>
          </w:rPr>
          <w:t>經濟</w:t>
        </w:r>
      </w:ins>
      <w:ins w:id="578" w:author="user" w:date="2014-08-25T16:02:00Z">
        <w:r w:rsidR="00C5481A" w:rsidRPr="00B054F6">
          <w:rPr>
            <w:rFonts w:hint="eastAsia"/>
            <w:bCs/>
            <w:sz w:val="28"/>
            <w:szCs w:val="28"/>
            <w:rPrChange w:id="579" w:author="user" w:date="2014-08-27T14:55:00Z">
              <w:rPr>
                <w:rFonts w:ascii="Arial" w:hAnsi="Arial" w:cs="Arial" w:hint="eastAsia"/>
                <w:b/>
                <w:bCs/>
              </w:rPr>
            </w:rPrChange>
          </w:rPr>
          <w:t>基礎，</w:t>
        </w:r>
        <w:r w:rsidR="0030328B" w:rsidRPr="00B054F6">
          <w:rPr>
            <w:rFonts w:hint="eastAsia"/>
            <w:bCs/>
            <w:sz w:val="28"/>
            <w:szCs w:val="28"/>
            <w:rPrChange w:id="580" w:author="user" w:date="2014-08-27T14:55:00Z">
              <w:rPr>
                <w:rFonts w:ascii="Arial" w:hAnsi="Arial" w:cs="Arial" w:hint="eastAsia"/>
                <w:bCs/>
              </w:rPr>
            </w:rPrChange>
          </w:rPr>
          <w:t>使香港成為競爭中的贏家</w:t>
        </w:r>
      </w:ins>
      <w:del w:id="581" w:author="user" w:date="2014-08-25T16:02:00Z">
        <w:r w:rsidR="002B03F3" w:rsidRPr="00B054F6" w:rsidDel="00C5481A">
          <w:rPr>
            <w:rFonts w:hint="eastAsia"/>
            <w:sz w:val="28"/>
            <w:szCs w:val="28"/>
            <w:rPrChange w:id="582" w:author="user" w:date="2014-08-27T14:55:00Z">
              <w:rPr>
                <w:rFonts w:hint="eastAsia"/>
              </w:rPr>
            </w:rPrChange>
          </w:rPr>
          <w:delText>為長者及年輕一代謀幸福，拼將來</w:delText>
        </w:r>
      </w:del>
      <w:ins w:id="583" w:author="user" w:date="2014-08-25T16:03:00Z">
        <w:r w:rsidR="00C5481A" w:rsidRPr="00B054F6">
          <w:rPr>
            <w:rFonts w:hint="eastAsia"/>
            <w:sz w:val="28"/>
            <w:szCs w:val="28"/>
            <w:rPrChange w:id="584" w:author="user" w:date="2014-08-27T14:55:00Z">
              <w:rPr>
                <w:rFonts w:hint="eastAsia"/>
              </w:rPr>
            </w:rPrChange>
          </w:rPr>
          <w:t>；</w:t>
        </w:r>
      </w:ins>
    </w:p>
    <w:p w:rsidR="002B03F3" w:rsidRPr="00B054F6" w:rsidDel="002836C1" w:rsidRDefault="002B03F3">
      <w:pPr>
        <w:pStyle w:val="ListParagraph"/>
        <w:numPr>
          <w:ilvl w:val="0"/>
          <w:numId w:val="10"/>
        </w:numPr>
        <w:spacing w:line="400" w:lineRule="exact"/>
        <w:ind w:leftChars="0" w:left="1195"/>
        <w:rPr>
          <w:del w:id="585" w:author="user" w:date="2014-08-26T17:10:00Z"/>
          <w:sz w:val="28"/>
          <w:szCs w:val="28"/>
          <w:lang w:val="en-GB"/>
          <w:rPrChange w:id="586" w:author="user" w:date="2014-08-27T14:55:00Z">
            <w:rPr>
              <w:del w:id="587" w:author="user" w:date="2014-08-26T17:10:00Z"/>
            </w:rPr>
          </w:rPrChange>
        </w:rPr>
        <w:pPrChange w:id="588" w:author="user" w:date="2014-08-27T13:38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  <w:del w:id="589" w:author="user" w:date="2014-08-25T16:03:00Z">
        <w:r w:rsidRPr="00B054F6" w:rsidDel="00C5481A">
          <w:rPr>
            <w:rFonts w:hint="eastAsia"/>
            <w:sz w:val="28"/>
            <w:szCs w:val="28"/>
            <w:rPrChange w:id="590" w:author="user" w:date="2014-08-27T14:55:00Z">
              <w:rPr>
                <w:rFonts w:hint="eastAsia"/>
              </w:rPr>
            </w:rPrChange>
          </w:rPr>
          <w:delText>；</w:delText>
        </w:r>
      </w:del>
    </w:p>
    <w:p w:rsidR="00760975" w:rsidRPr="00B054F6" w:rsidRDefault="002B03F3">
      <w:pPr>
        <w:pStyle w:val="ListParagraph"/>
        <w:numPr>
          <w:ilvl w:val="0"/>
          <w:numId w:val="10"/>
        </w:numPr>
        <w:spacing w:line="400" w:lineRule="exact"/>
        <w:ind w:leftChars="0" w:left="1195"/>
        <w:rPr>
          <w:ins w:id="591" w:author="user" w:date="2014-08-27T13:38:00Z"/>
          <w:sz w:val="28"/>
          <w:szCs w:val="28"/>
          <w:rPrChange w:id="592" w:author="user" w:date="2014-08-27T14:55:00Z">
            <w:rPr>
              <w:ins w:id="593" w:author="user" w:date="2014-08-27T13:38:00Z"/>
            </w:rPr>
          </w:rPrChange>
        </w:rPr>
        <w:pPrChange w:id="594" w:author="user" w:date="2014-08-27T13:38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  <w:r w:rsidRPr="00B054F6">
        <w:rPr>
          <w:rFonts w:hint="eastAsia"/>
          <w:sz w:val="28"/>
          <w:szCs w:val="28"/>
          <w:rPrChange w:id="595" w:author="user" w:date="2014-08-27T14:55:00Z">
            <w:rPr>
              <w:rFonts w:ascii="Arial" w:hAnsi="Arial" w:cs="Arial" w:hint="eastAsia"/>
            </w:rPr>
          </w:rPrChange>
        </w:rPr>
        <w:t>引入香港的本土歷史教育，讓下一代承繼歷史遺產及香港的核心價值</w:t>
      </w:r>
      <w:ins w:id="596" w:author="user" w:date="2014-08-26T17:15:00Z">
        <w:r w:rsidR="00091475" w:rsidRPr="00B054F6">
          <w:rPr>
            <w:rFonts w:hint="eastAsia"/>
            <w:sz w:val="28"/>
            <w:szCs w:val="28"/>
            <w:rPrChange w:id="597" w:author="user" w:date="2014-08-27T14:55:00Z">
              <w:rPr>
                <w:rFonts w:hint="eastAsia"/>
              </w:rPr>
            </w:rPrChange>
          </w:rPr>
          <w:t>，可以連貫老、中、青三代的經驗，從而明白「沒有虧欠之感，何來感恩報恩之心？」的道理</w:t>
        </w:r>
      </w:ins>
      <w:r w:rsidRPr="00B054F6">
        <w:rPr>
          <w:rFonts w:hint="eastAsia"/>
          <w:sz w:val="28"/>
          <w:szCs w:val="28"/>
          <w:rPrChange w:id="598" w:author="user" w:date="2014-08-27T14:55:00Z">
            <w:rPr>
              <w:rFonts w:ascii="Arial" w:hAnsi="Arial" w:cs="Arial" w:hint="eastAsia"/>
            </w:rPr>
          </w:rPrChange>
        </w:rPr>
        <w:t>；</w:t>
      </w:r>
      <w:ins w:id="599" w:author="user" w:date="2014-08-27T13:38:00Z">
        <w:r w:rsidR="00760975" w:rsidRPr="00B054F6">
          <w:rPr>
            <w:rFonts w:hint="eastAsia"/>
            <w:sz w:val="28"/>
            <w:szCs w:val="28"/>
            <w:rPrChange w:id="600" w:author="user" w:date="2014-08-27T14:55:00Z">
              <w:rPr>
                <w:rFonts w:hint="eastAsia"/>
              </w:rPr>
            </w:rPrChange>
          </w:rPr>
          <w:t>及</w:t>
        </w:r>
      </w:ins>
    </w:p>
    <w:p w:rsidR="002836C1" w:rsidRPr="00B054F6" w:rsidDel="002836C1" w:rsidRDefault="002B03F3">
      <w:pPr>
        <w:pStyle w:val="ListParagraph"/>
        <w:numPr>
          <w:ilvl w:val="0"/>
          <w:numId w:val="10"/>
        </w:numPr>
        <w:spacing w:line="400" w:lineRule="exact"/>
        <w:ind w:leftChars="0" w:left="1195"/>
        <w:rPr>
          <w:del w:id="601" w:author="user" w:date="2014-08-26T17:11:00Z"/>
          <w:sz w:val="28"/>
          <w:szCs w:val="28"/>
          <w:rPrChange w:id="602" w:author="user" w:date="2014-08-27T14:55:00Z">
            <w:rPr>
              <w:del w:id="603" w:author="user" w:date="2014-08-26T17:11:00Z"/>
            </w:rPr>
          </w:rPrChange>
        </w:rPr>
        <w:pPrChange w:id="604" w:author="user" w:date="2014-08-27T13:38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  <w:del w:id="605" w:author="user" w:date="2014-08-26T21:00:00Z">
        <w:r w:rsidRPr="00B054F6" w:rsidDel="005E083E">
          <w:rPr>
            <w:rFonts w:hint="eastAsia"/>
            <w:sz w:val="28"/>
            <w:szCs w:val="28"/>
            <w:rPrChange w:id="606" w:author="user" w:date="2014-08-27T14:55:00Z">
              <w:rPr>
                <w:rFonts w:ascii="Arial" w:hAnsi="Arial" w:cs="Arial" w:hint="eastAsia"/>
              </w:rPr>
            </w:rPrChange>
          </w:rPr>
          <w:delText>及</w:delText>
        </w:r>
      </w:del>
    </w:p>
    <w:p w:rsidR="00B714B7" w:rsidRPr="00B054F6" w:rsidRDefault="002B03F3">
      <w:pPr>
        <w:pStyle w:val="ListParagraph"/>
        <w:numPr>
          <w:ilvl w:val="0"/>
          <w:numId w:val="10"/>
        </w:numPr>
        <w:spacing w:line="400" w:lineRule="exact"/>
        <w:ind w:leftChars="0" w:left="1195"/>
        <w:rPr>
          <w:ins w:id="607" w:author="user" w:date="2014-08-26T17:09:00Z"/>
          <w:sz w:val="28"/>
          <w:szCs w:val="28"/>
          <w:rPrChange w:id="608" w:author="user" w:date="2014-08-27T14:55:00Z">
            <w:rPr>
              <w:ins w:id="609" w:author="user" w:date="2014-08-26T17:09:00Z"/>
            </w:rPr>
          </w:rPrChange>
        </w:rPr>
        <w:pPrChange w:id="610" w:author="user" w:date="2014-08-27T13:38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  <w:r w:rsidRPr="00B054F6">
        <w:rPr>
          <w:rFonts w:hint="eastAsia"/>
          <w:sz w:val="28"/>
          <w:szCs w:val="28"/>
          <w:rPrChange w:id="611" w:author="user" w:date="2014-08-27T14:55:00Z">
            <w:rPr>
              <w:rFonts w:ascii="Arial" w:hAnsi="Arial" w:cs="Arial" w:hint="eastAsia"/>
            </w:rPr>
          </w:rPrChange>
        </w:rPr>
        <w:t>理解人口老化的多個不同</w:t>
      </w:r>
      <w:ins w:id="612" w:author="user" w:date="2014-08-26T21:21:00Z">
        <w:r w:rsidR="0042520E" w:rsidRPr="00B054F6">
          <w:rPr>
            <w:rFonts w:hint="eastAsia"/>
            <w:sz w:val="28"/>
            <w:szCs w:val="28"/>
            <w:rPrChange w:id="613" w:author="user" w:date="2014-08-27T14:55:00Z">
              <w:rPr>
                <w:rFonts w:hint="eastAsia"/>
              </w:rPr>
            </w:rPrChange>
          </w:rPr>
          <w:t>方</w:t>
        </w:r>
      </w:ins>
      <w:r w:rsidRPr="00B054F6">
        <w:rPr>
          <w:rFonts w:hint="eastAsia"/>
          <w:sz w:val="28"/>
          <w:szCs w:val="28"/>
          <w:rPrChange w:id="614" w:author="user" w:date="2014-08-27T14:55:00Z">
            <w:rPr>
              <w:rFonts w:ascii="Arial" w:hAnsi="Arial" w:cs="Arial" w:hint="eastAsia"/>
            </w:rPr>
          </w:rPrChange>
        </w:rPr>
        <w:t>面</w:t>
      </w:r>
      <w:del w:id="615" w:author="user" w:date="2014-08-26T21:21:00Z">
        <w:r w:rsidRPr="00B054F6" w:rsidDel="0042520E">
          <w:rPr>
            <w:rFonts w:hint="eastAsia"/>
            <w:sz w:val="28"/>
            <w:szCs w:val="28"/>
            <w:rPrChange w:id="616" w:author="user" w:date="2014-08-27T14:55:00Z">
              <w:rPr>
                <w:rFonts w:ascii="Arial" w:hAnsi="Arial" w:cs="Arial" w:hint="eastAsia"/>
              </w:rPr>
            </w:rPrChange>
          </w:rPr>
          <w:delText>向</w:delText>
        </w:r>
      </w:del>
      <w:r w:rsidRPr="00B054F6">
        <w:rPr>
          <w:rFonts w:hint="eastAsia"/>
          <w:sz w:val="28"/>
          <w:szCs w:val="28"/>
          <w:rPrChange w:id="617" w:author="user" w:date="2014-08-27T14:55:00Z">
            <w:rPr>
              <w:rFonts w:ascii="Arial" w:hAnsi="Arial" w:cs="Arial" w:hint="eastAsia"/>
            </w:rPr>
          </w:rPrChange>
        </w:rPr>
        <w:t>，包括其對個人及社會的影響，並且明白人口老化其實對年輕人的影響，甚至比長者更加深遠。</w:t>
      </w:r>
    </w:p>
    <w:p w:rsidR="002836C1" w:rsidRPr="0042520E" w:rsidRDefault="002836C1">
      <w:pPr>
        <w:pStyle w:val="ListParagraph"/>
        <w:spacing w:line="400" w:lineRule="exact"/>
        <w:ind w:leftChars="0" w:left="1276"/>
        <w:jc w:val="both"/>
        <w:rPr>
          <w:rFonts w:ascii="Arial" w:hAnsi="Arial" w:cs="Arial"/>
          <w:sz w:val="28"/>
          <w:szCs w:val="28"/>
          <w:rPrChange w:id="618" w:author="user" w:date="2014-08-26T21:19:00Z">
            <w:rPr>
              <w:rFonts w:ascii="Arial" w:hAnsi="Arial" w:cs="Arial"/>
            </w:rPr>
          </w:rPrChange>
        </w:rPr>
        <w:pPrChange w:id="619" w:author="user" w:date="2014-08-26T17:09:00Z">
          <w:pPr>
            <w:pStyle w:val="ListParagraph"/>
            <w:numPr>
              <w:ilvl w:val="1"/>
              <w:numId w:val="1"/>
            </w:numPr>
            <w:ind w:leftChars="0" w:left="1276" w:hanging="480"/>
            <w:jc w:val="both"/>
          </w:pPr>
        </w:pPrChange>
      </w:pPr>
    </w:p>
    <w:p w:rsidR="005E083E" w:rsidRPr="0042520E" w:rsidRDefault="00091475">
      <w:pPr>
        <w:tabs>
          <w:tab w:val="left" w:pos="4950"/>
        </w:tabs>
        <w:spacing w:line="400" w:lineRule="exact"/>
        <w:ind w:left="810" w:hanging="810"/>
        <w:rPr>
          <w:ins w:id="620" w:author="user" w:date="2014-08-26T21:00:00Z"/>
          <w:rFonts w:ascii="Arial" w:hAnsi="Arial" w:cs="Arial"/>
          <w:sz w:val="28"/>
          <w:szCs w:val="28"/>
        </w:rPr>
        <w:pPrChange w:id="621" w:author="user" w:date="2014-08-26T17:24:00Z">
          <w:pPr>
            <w:jc w:val="both"/>
          </w:pPr>
        </w:pPrChange>
      </w:pPr>
      <w:ins w:id="622" w:author="user" w:date="2014-08-26T17:16:00Z">
        <w:r w:rsidRPr="0042520E">
          <w:rPr>
            <w:rFonts w:ascii="Arial" w:hAnsi="Arial" w:cs="Arial" w:hint="eastAsia"/>
            <w:sz w:val="28"/>
            <w:szCs w:val="28"/>
          </w:rPr>
          <w:t>（三）</w:t>
        </w:r>
      </w:ins>
      <w:r w:rsidR="002B03F3" w:rsidRPr="0042520E">
        <w:rPr>
          <w:rFonts w:ascii="Arial" w:hAnsi="Arial" w:cs="Arial" w:hint="eastAsia"/>
          <w:sz w:val="28"/>
          <w:szCs w:val="28"/>
          <w:rPrChange w:id="623" w:author="user" w:date="2014-08-26T21:19:00Z">
            <w:rPr>
              <w:rFonts w:ascii="Arial" w:hAnsi="Arial" w:cs="Arial" w:hint="eastAsia"/>
            </w:rPr>
          </w:rPrChange>
        </w:rPr>
        <w:t>以全觀方法（</w:t>
      </w:r>
      <w:r w:rsidR="002B03F3" w:rsidRPr="0042520E">
        <w:rPr>
          <w:rFonts w:ascii="Arial" w:hAnsi="Arial" w:cs="Arial"/>
          <w:sz w:val="28"/>
          <w:szCs w:val="28"/>
          <w:rPrChange w:id="624" w:author="user" w:date="2014-08-26T21:19:00Z">
            <w:rPr>
              <w:rFonts w:ascii="Arial" w:hAnsi="Arial" w:cs="Arial"/>
            </w:rPr>
          </w:rPrChange>
        </w:rPr>
        <w:t>Holistic Approach</w:t>
      </w:r>
      <w:r w:rsidR="002B03F3" w:rsidRPr="0042520E">
        <w:rPr>
          <w:rFonts w:ascii="Arial" w:hAnsi="Arial" w:cs="Arial" w:hint="eastAsia"/>
          <w:sz w:val="28"/>
          <w:szCs w:val="28"/>
          <w:rPrChange w:id="625" w:author="user" w:date="2014-08-26T21:19:00Z">
            <w:rPr>
              <w:rFonts w:ascii="Arial" w:hAnsi="Arial" w:cs="Arial" w:hint="eastAsia"/>
            </w:rPr>
          </w:rPrChange>
        </w:rPr>
        <w:t>）取代小修小補思維，尤其是周永新教授</w:t>
      </w:r>
      <w:del w:id="626" w:author="user" w:date="2014-08-25T22:43:00Z">
        <w:r w:rsidR="002B03F3" w:rsidRPr="0042520E" w:rsidDel="00E452DC">
          <w:rPr>
            <w:rFonts w:ascii="Arial" w:hAnsi="Arial" w:cs="Arial" w:hint="eastAsia"/>
            <w:sz w:val="28"/>
            <w:szCs w:val="28"/>
            <w:rPrChange w:id="627" w:author="user" w:date="2014-08-26T21:19:00Z">
              <w:rPr>
                <w:rFonts w:ascii="Arial" w:hAnsi="Arial" w:cs="Arial" w:hint="eastAsia"/>
              </w:rPr>
            </w:rPrChange>
          </w:rPr>
          <w:delText>及其團隊</w:delText>
        </w:r>
      </w:del>
      <w:r w:rsidR="002B03F3" w:rsidRPr="0042520E">
        <w:rPr>
          <w:rFonts w:ascii="Arial" w:hAnsi="Arial" w:cs="Arial" w:hint="eastAsia"/>
          <w:sz w:val="28"/>
          <w:szCs w:val="28"/>
          <w:rPrChange w:id="628" w:author="user" w:date="2014-08-26T21:19:00Z">
            <w:rPr>
              <w:rFonts w:ascii="Arial" w:hAnsi="Arial" w:cs="Arial" w:hint="eastAsia"/>
            </w:rPr>
          </w:rPrChange>
        </w:rPr>
        <w:t>提出退休保障方案後，</w:t>
      </w:r>
      <w:ins w:id="629" w:author="user" w:date="2014-08-25T22:43:00Z">
        <w:r w:rsidR="00E452DC" w:rsidRPr="0042520E">
          <w:rPr>
            <w:rFonts w:ascii="Arial" w:hAnsi="Arial" w:cs="Arial" w:hint="eastAsia"/>
            <w:sz w:val="28"/>
            <w:szCs w:val="28"/>
            <w:rPrChange w:id="630" w:author="user" w:date="2014-08-26T21:19:00Z">
              <w:rPr>
                <w:rFonts w:ascii="Arial" w:hAnsi="Arial" w:cs="Arial" w:hint="eastAsia"/>
              </w:rPr>
            </w:rPrChange>
          </w:rPr>
          <w:t>我們需要以全觀方法去尋找合適對策</w:t>
        </w:r>
      </w:ins>
      <w:del w:id="631" w:author="user" w:date="2014-08-25T22:43:00Z">
        <w:r w:rsidR="002B03F3" w:rsidRPr="0042520E" w:rsidDel="00E452DC">
          <w:rPr>
            <w:rFonts w:ascii="Arial" w:hAnsi="Arial" w:cs="Arial" w:hint="eastAsia"/>
            <w:sz w:val="28"/>
            <w:szCs w:val="28"/>
            <w:rPrChange w:id="632" w:author="user" w:date="2014-08-26T21:19:00Z">
              <w:rPr>
                <w:rFonts w:ascii="Arial" w:hAnsi="Arial" w:cs="Arial" w:hint="eastAsia"/>
              </w:rPr>
            </w:rPrChange>
          </w:rPr>
          <w:delText>社會更需要以全觀方法尋找合適對策</w:delText>
        </w:r>
      </w:del>
      <w:r w:rsidR="002B03F3" w:rsidRPr="0042520E">
        <w:rPr>
          <w:rFonts w:ascii="Arial" w:hAnsi="Arial" w:cs="Arial" w:hint="eastAsia"/>
          <w:sz w:val="28"/>
          <w:szCs w:val="28"/>
          <w:rPrChange w:id="633" w:author="user" w:date="2014-08-26T21:19:00Z">
            <w:rPr>
              <w:rFonts w:ascii="Arial" w:hAnsi="Arial" w:cs="Arial" w:hint="eastAsia"/>
            </w:rPr>
          </w:rPrChange>
        </w:rPr>
        <w:t>，確保老有所依之餘，同時保障年青人的發展前景，以及公共財政的可持續性。</w:t>
      </w:r>
      <w:r w:rsidR="00D20CC5" w:rsidRPr="0042520E">
        <w:rPr>
          <w:rFonts w:ascii="Arial" w:hAnsi="Arial" w:cs="Arial" w:hint="eastAsia"/>
          <w:sz w:val="28"/>
          <w:szCs w:val="28"/>
          <w:rPrChange w:id="634" w:author="user" w:date="2014-08-26T21:19:00Z">
            <w:rPr>
              <w:rFonts w:ascii="Arial" w:hAnsi="Arial" w:cs="Arial" w:hint="eastAsia"/>
            </w:rPr>
          </w:rPrChange>
        </w:rPr>
        <w:t>林奮強舉例說，抓緊時間進行大幅度的醫療體系擴充及改革，可能對長者「老有所依」更為重要。</w:t>
      </w:r>
    </w:p>
    <w:p w:rsidR="005E083E" w:rsidRPr="0042520E" w:rsidRDefault="005E083E">
      <w:pPr>
        <w:tabs>
          <w:tab w:val="left" w:pos="4950"/>
        </w:tabs>
        <w:spacing w:line="400" w:lineRule="exact"/>
        <w:ind w:left="810" w:hanging="810"/>
        <w:rPr>
          <w:ins w:id="635" w:author="user" w:date="2014-08-26T21:00:00Z"/>
          <w:rFonts w:ascii="Arial" w:hAnsi="Arial" w:cs="Arial"/>
          <w:sz w:val="28"/>
          <w:szCs w:val="28"/>
        </w:rPr>
        <w:pPrChange w:id="636" w:author="user" w:date="2014-08-26T17:24:00Z">
          <w:pPr>
            <w:jc w:val="both"/>
          </w:pPr>
        </w:pPrChange>
      </w:pPr>
    </w:p>
    <w:p w:rsidR="002B03F3" w:rsidRPr="0042520E" w:rsidDel="00980F0A" w:rsidRDefault="005E083E">
      <w:pPr>
        <w:tabs>
          <w:tab w:val="left" w:pos="4950"/>
        </w:tabs>
        <w:spacing w:line="400" w:lineRule="exact"/>
        <w:ind w:left="810" w:hanging="810"/>
        <w:jc w:val="both"/>
        <w:rPr>
          <w:del w:id="637" w:author="user" w:date="2014-08-26T14:48:00Z"/>
          <w:rFonts w:ascii="Arial" w:hAnsi="Arial" w:cs="Arial"/>
          <w:sz w:val="28"/>
          <w:szCs w:val="28"/>
          <w:rPrChange w:id="638" w:author="user" w:date="2014-08-26T21:19:00Z">
            <w:rPr>
              <w:del w:id="639" w:author="user" w:date="2014-08-26T14:48:00Z"/>
              <w:rFonts w:ascii="Arial" w:hAnsi="Arial" w:cs="Arial"/>
            </w:rPr>
          </w:rPrChange>
        </w:rPr>
        <w:pPrChange w:id="640" w:author="user" w:date="2014-08-26T17:24:00Z">
          <w:pPr>
            <w:pStyle w:val="ListParagraph"/>
            <w:numPr>
              <w:numId w:val="1"/>
            </w:numPr>
            <w:ind w:leftChars="0" w:left="1215" w:hanging="765"/>
            <w:jc w:val="both"/>
          </w:pPr>
        </w:pPrChange>
      </w:pPr>
      <w:ins w:id="641" w:author="user" w:date="2014-08-26T21:00:00Z">
        <w:r w:rsidRPr="0042520E">
          <w:rPr>
            <w:rFonts w:ascii="Arial" w:hAnsi="Arial" w:cs="Arial"/>
            <w:sz w:val="28"/>
            <w:szCs w:val="28"/>
          </w:rPr>
          <w:tab/>
        </w:r>
      </w:ins>
      <w:r w:rsidR="00D20CC5" w:rsidRPr="0042520E">
        <w:rPr>
          <w:rFonts w:ascii="Arial" w:hAnsi="Arial" w:cs="Arial" w:hint="eastAsia"/>
          <w:sz w:val="28"/>
          <w:szCs w:val="28"/>
          <w:rPrChange w:id="642" w:author="user" w:date="2014-08-26T21:19:00Z">
            <w:rPr>
              <w:rFonts w:ascii="Arial" w:hAnsi="Arial" w:cs="Arial" w:hint="eastAsia"/>
            </w:rPr>
          </w:rPrChange>
        </w:rPr>
        <w:t>他指</w:t>
      </w:r>
      <w:ins w:id="643" w:author="user" w:date="2014-08-27T11:01:00Z">
        <w:r w:rsidR="0081798A">
          <w:rPr>
            <w:rFonts w:ascii="Arial" w:hAnsi="Arial" w:cs="Arial" w:hint="eastAsia"/>
            <w:sz w:val="28"/>
            <w:szCs w:val="28"/>
          </w:rPr>
          <w:t>出</w:t>
        </w:r>
      </w:ins>
      <w:r w:rsidR="00D20CC5" w:rsidRPr="0042520E">
        <w:rPr>
          <w:rFonts w:ascii="Arial" w:hAnsi="Arial" w:cs="Arial" w:hint="eastAsia"/>
          <w:sz w:val="28"/>
          <w:szCs w:val="28"/>
          <w:rPrChange w:id="644" w:author="user" w:date="2014-08-26T21:19:00Z">
            <w:rPr>
              <w:rFonts w:ascii="Arial" w:hAnsi="Arial" w:cs="Arial" w:hint="eastAsia"/>
            </w:rPr>
          </w:rPrChange>
        </w:rPr>
        <w:t>，「未必每位長者都一定需要政府支持其退休生活。但幾可肯定的是，每位長者都需要醫療服務。假如我們繼續袖手不理，任由人口老化下長者的醫療</w:t>
      </w:r>
      <w:del w:id="645" w:author="user" w:date="2014-08-25T12:06:00Z">
        <w:r w:rsidR="00D20CC5" w:rsidRPr="0042520E" w:rsidDel="00EB6938">
          <w:rPr>
            <w:rFonts w:ascii="Arial" w:hAnsi="Arial" w:cs="Arial" w:hint="eastAsia"/>
            <w:sz w:val="28"/>
            <w:szCs w:val="28"/>
            <w:rPrChange w:id="646" w:author="user" w:date="2014-08-26T21:19:00Z">
              <w:rPr>
                <w:rFonts w:ascii="Arial" w:hAnsi="Arial" w:cs="Arial" w:hint="eastAsia"/>
              </w:rPr>
            </w:rPrChange>
          </w:rPr>
          <w:delText>需求</w:delText>
        </w:r>
      </w:del>
      <w:ins w:id="647" w:author="user" w:date="2014-08-25T12:06:00Z">
        <w:r w:rsidR="00EB6938" w:rsidRPr="0042520E">
          <w:rPr>
            <w:rFonts w:ascii="Arial" w:hAnsi="Arial" w:cs="Arial" w:hint="eastAsia"/>
            <w:sz w:val="28"/>
            <w:szCs w:val="28"/>
            <w:rPrChange w:id="648" w:author="user" w:date="2014-08-26T21:19:00Z">
              <w:rPr>
                <w:rFonts w:ascii="Arial" w:hAnsi="Arial" w:cs="Arial" w:hint="eastAsia"/>
              </w:rPr>
            </w:rPrChange>
          </w:rPr>
          <w:t>及長期護理需求</w:t>
        </w:r>
      </w:ins>
      <w:r w:rsidR="00D20CC5" w:rsidRPr="0042520E">
        <w:rPr>
          <w:rFonts w:ascii="Arial" w:hAnsi="Arial" w:cs="Arial" w:hint="eastAsia"/>
          <w:sz w:val="28"/>
          <w:szCs w:val="28"/>
          <w:rPrChange w:id="649" w:author="user" w:date="2014-08-26T21:19:00Z">
            <w:rPr>
              <w:rFonts w:ascii="Arial" w:hAnsi="Arial" w:cs="Arial" w:hint="eastAsia"/>
            </w:rPr>
          </w:rPrChange>
        </w:rPr>
        <w:t>倍增</w:t>
      </w:r>
      <w:ins w:id="650" w:author="user" w:date="2014-08-26T16:28:00Z">
        <w:r w:rsidR="00D16399" w:rsidRPr="0042520E">
          <w:rPr>
            <w:rFonts w:ascii="Arial" w:hAnsi="Arial" w:cs="Arial" w:hint="eastAsia"/>
            <w:sz w:val="28"/>
            <w:szCs w:val="28"/>
            <w:rPrChange w:id="651" w:author="user" w:date="2014-08-26T21:19:00Z">
              <w:rPr>
                <w:rFonts w:hint="eastAsia"/>
              </w:rPr>
            </w:rPrChange>
          </w:rPr>
          <w:t>而造成樽頸</w:t>
        </w:r>
      </w:ins>
      <w:r w:rsidR="00D20CC5" w:rsidRPr="0042520E">
        <w:rPr>
          <w:rFonts w:ascii="Arial" w:hAnsi="Arial" w:cs="Arial" w:hint="eastAsia"/>
          <w:sz w:val="28"/>
          <w:szCs w:val="28"/>
          <w:rPrChange w:id="652" w:author="user" w:date="2014-08-26T21:19:00Z">
            <w:rPr>
              <w:rFonts w:ascii="Arial" w:hAnsi="Arial" w:cs="Arial" w:hint="eastAsia"/>
            </w:rPr>
          </w:rPrChange>
        </w:rPr>
        <w:t>，令今天早已應接不暇的公共醫療體系崩潰，屆時醫療</w:t>
      </w:r>
      <w:del w:id="653" w:author="user" w:date="2014-08-26T21:00:00Z">
        <w:r w:rsidR="00D20CC5" w:rsidRPr="0042520E" w:rsidDel="005E083E">
          <w:rPr>
            <w:rFonts w:ascii="Arial" w:hAnsi="Arial" w:cs="Arial" w:hint="eastAsia"/>
            <w:sz w:val="28"/>
            <w:szCs w:val="28"/>
            <w:rPrChange w:id="654" w:author="user" w:date="2014-08-26T21:19:00Z">
              <w:rPr>
                <w:rFonts w:ascii="Arial" w:hAnsi="Arial" w:cs="Arial" w:hint="eastAsia"/>
              </w:rPr>
            </w:rPrChange>
          </w:rPr>
          <w:delText>成本、</w:delText>
        </w:r>
      </w:del>
      <w:ins w:id="655" w:author="user" w:date="2014-08-26T21:00:00Z">
        <w:r w:rsidRPr="0042520E">
          <w:rPr>
            <w:rFonts w:ascii="Arial" w:hAnsi="Arial" w:cs="Arial" w:hint="eastAsia"/>
            <w:sz w:val="28"/>
            <w:szCs w:val="28"/>
          </w:rPr>
          <w:t>及</w:t>
        </w:r>
      </w:ins>
      <w:r w:rsidR="00D20CC5" w:rsidRPr="0042520E">
        <w:rPr>
          <w:rFonts w:ascii="Arial" w:hAnsi="Arial" w:cs="Arial" w:hint="eastAsia"/>
          <w:sz w:val="28"/>
          <w:szCs w:val="28"/>
          <w:rPrChange w:id="656" w:author="user" w:date="2014-08-26T21:19:00Z">
            <w:rPr>
              <w:rFonts w:ascii="Arial" w:hAnsi="Arial" w:cs="Arial" w:hint="eastAsia"/>
            </w:rPr>
          </w:rPrChange>
        </w:rPr>
        <w:t>長</w:t>
      </w:r>
      <w:del w:id="657" w:author="user" w:date="2014-08-26T21:00:00Z">
        <w:r w:rsidR="00D20CC5" w:rsidRPr="0042520E" w:rsidDel="005E083E">
          <w:rPr>
            <w:rFonts w:ascii="Arial" w:hAnsi="Arial" w:cs="Arial" w:hint="eastAsia"/>
            <w:sz w:val="28"/>
            <w:szCs w:val="28"/>
            <w:rPrChange w:id="658" w:author="user" w:date="2014-08-26T21:19:00Z">
              <w:rPr>
                <w:rFonts w:ascii="Arial" w:hAnsi="Arial" w:cs="Arial" w:hint="eastAsia"/>
              </w:rPr>
            </w:rPrChange>
          </w:rPr>
          <w:delText>者</w:delText>
        </w:r>
      </w:del>
      <w:ins w:id="659" w:author="user" w:date="2014-08-26T21:00:00Z">
        <w:r w:rsidRPr="0042520E">
          <w:rPr>
            <w:rFonts w:ascii="Arial" w:hAnsi="Arial" w:cs="Arial" w:hint="eastAsia"/>
            <w:sz w:val="28"/>
            <w:szCs w:val="28"/>
          </w:rPr>
          <w:t>期</w:t>
        </w:r>
      </w:ins>
      <w:r w:rsidR="00D20CC5" w:rsidRPr="0042520E">
        <w:rPr>
          <w:rFonts w:ascii="Arial" w:hAnsi="Arial" w:cs="Arial" w:hint="eastAsia"/>
          <w:sz w:val="28"/>
          <w:szCs w:val="28"/>
          <w:rPrChange w:id="660" w:author="user" w:date="2014-08-26T21:19:00Z">
            <w:rPr>
              <w:rFonts w:ascii="Arial" w:hAnsi="Arial" w:cs="Arial" w:hint="eastAsia"/>
            </w:rPr>
          </w:rPrChange>
        </w:rPr>
        <w:t>護理成本只會同</w:t>
      </w:r>
      <w:ins w:id="661" w:author="user" w:date="2014-08-25T10:09:00Z">
        <w:r w:rsidR="006A497A" w:rsidRPr="0042520E">
          <w:rPr>
            <w:rFonts w:ascii="Arial" w:hAnsi="Arial" w:cs="Arial" w:hint="eastAsia"/>
            <w:sz w:val="28"/>
            <w:szCs w:val="28"/>
            <w:rPrChange w:id="662" w:author="user" w:date="2014-08-26T21:19:00Z">
              <w:rPr>
                <w:rFonts w:ascii="Arial" w:hAnsi="Arial" w:cs="Arial" w:hint="eastAsia"/>
              </w:rPr>
            </w:rPrChange>
          </w:rPr>
          <w:t>時</w:t>
        </w:r>
      </w:ins>
      <w:del w:id="663" w:author="user" w:date="2014-08-25T10:09:00Z">
        <w:r w:rsidR="00D20CC5" w:rsidRPr="0042520E" w:rsidDel="006A497A">
          <w:rPr>
            <w:rFonts w:ascii="Arial" w:hAnsi="Arial" w:cs="Arial" w:hint="eastAsia"/>
            <w:sz w:val="28"/>
            <w:szCs w:val="28"/>
            <w:rPrChange w:id="664" w:author="user" w:date="2014-08-26T21:19:00Z">
              <w:rPr>
                <w:rFonts w:ascii="Arial" w:hAnsi="Arial" w:cs="Arial" w:hint="eastAsia"/>
              </w:rPr>
            </w:rPrChange>
          </w:rPr>
          <w:delText>加</w:delText>
        </w:r>
      </w:del>
      <w:r w:rsidR="00D20CC5" w:rsidRPr="0042520E">
        <w:rPr>
          <w:rFonts w:ascii="Arial" w:hAnsi="Arial" w:cs="Arial" w:hint="eastAsia"/>
          <w:sz w:val="28"/>
          <w:szCs w:val="28"/>
          <w:rPrChange w:id="665" w:author="user" w:date="2014-08-26T21:19:00Z">
            <w:rPr>
              <w:rFonts w:ascii="Arial" w:hAnsi="Arial" w:cs="Arial" w:hint="eastAsia"/>
            </w:rPr>
          </w:rPrChange>
        </w:rPr>
        <w:t>增加，無論全民退保金額多高，都無補於事。」</w:t>
      </w:r>
    </w:p>
    <w:p w:rsidR="002B03F3" w:rsidRPr="0042520E" w:rsidRDefault="002B03F3">
      <w:pPr>
        <w:tabs>
          <w:tab w:val="left" w:pos="4950"/>
        </w:tabs>
        <w:spacing w:line="400" w:lineRule="exact"/>
        <w:ind w:left="810" w:hanging="810"/>
        <w:rPr>
          <w:rFonts w:ascii="Arial" w:hAnsi="Arial" w:cs="Arial"/>
        </w:rPr>
        <w:pPrChange w:id="666" w:author="user" w:date="2014-08-26T17:24:00Z">
          <w:pPr>
            <w:jc w:val="both"/>
          </w:pPr>
        </w:pPrChange>
      </w:pPr>
    </w:p>
    <w:p w:rsidR="007A6332" w:rsidRPr="0042520E" w:rsidRDefault="007A6332">
      <w:pPr>
        <w:spacing w:line="400" w:lineRule="exact"/>
        <w:jc w:val="both"/>
        <w:rPr>
          <w:ins w:id="667" w:author="user" w:date="2014-08-26T15:58:00Z"/>
          <w:rFonts w:ascii="Arial" w:hAnsi="Arial" w:cs="Arial"/>
          <w:sz w:val="28"/>
          <w:szCs w:val="28"/>
        </w:rPr>
        <w:pPrChange w:id="668" w:author="user" w:date="2014-08-26T16:30:00Z">
          <w:pPr>
            <w:jc w:val="both"/>
          </w:pPr>
        </w:pPrChange>
      </w:pPr>
    </w:p>
    <w:p w:rsidR="002B03F3" w:rsidRPr="0042520E" w:rsidDel="007A6332" w:rsidRDefault="002B03F3">
      <w:pPr>
        <w:spacing w:line="400" w:lineRule="exact"/>
        <w:ind w:firstLine="480"/>
        <w:jc w:val="both"/>
        <w:rPr>
          <w:del w:id="669" w:author="user" w:date="2014-08-26T14:48:00Z"/>
          <w:rFonts w:ascii="Arial" w:hAnsi="Arial" w:cs="Arial"/>
          <w:sz w:val="28"/>
          <w:szCs w:val="28"/>
        </w:rPr>
        <w:pPrChange w:id="670" w:author="user" w:date="2014-08-26T15:57:00Z">
          <w:pPr>
            <w:jc w:val="both"/>
          </w:pPr>
        </w:pPrChange>
      </w:pPr>
      <w:r w:rsidRPr="0042520E">
        <w:rPr>
          <w:rFonts w:ascii="Arial" w:hAnsi="Arial" w:cs="Arial" w:hint="eastAsia"/>
          <w:sz w:val="28"/>
          <w:szCs w:val="28"/>
          <w:rPrChange w:id="671" w:author="user" w:date="2014-08-26T21:19:00Z">
            <w:rPr>
              <w:rFonts w:ascii="Arial" w:hAnsi="Arial" w:cs="Arial" w:hint="eastAsia"/>
            </w:rPr>
          </w:rPrChange>
        </w:rPr>
        <w:t>香港黃金五十亦在發</w:t>
      </w:r>
      <w:ins w:id="672" w:author="user" w:date="2014-08-25T10:10:00Z">
        <w:r w:rsidR="006A497A" w:rsidRPr="0042520E">
          <w:rPr>
            <w:rFonts w:ascii="Arial" w:hAnsi="Arial" w:cs="Arial" w:hint="eastAsia"/>
            <w:sz w:val="28"/>
            <w:szCs w:val="28"/>
            <w:rPrChange w:id="673" w:author="user" w:date="2014-08-26T21:19:00Z">
              <w:rPr>
                <w:rFonts w:ascii="Arial" w:hAnsi="Arial" w:cs="Arial" w:hint="eastAsia"/>
              </w:rPr>
            </w:rPrChange>
          </w:rPr>
          <w:t>布</w:t>
        </w:r>
      </w:ins>
      <w:del w:id="674" w:author="user" w:date="2014-08-25T10:09:00Z">
        <w:r w:rsidRPr="0042520E" w:rsidDel="006A497A">
          <w:rPr>
            <w:rFonts w:ascii="Arial" w:hAnsi="Arial" w:cs="Arial" w:hint="eastAsia"/>
            <w:sz w:val="28"/>
            <w:szCs w:val="28"/>
            <w:rPrChange w:id="675" w:author="user" w:date="2014-08-26T21:19:00Z">
              <w:rPr>
                <w:rFonts w:ascii="Arial" w:hAnsi="Arial" w:cs="Arial" w:hint="eastAsia"/>
              </w:rPr>
            </w:rPrChange>
          </w:rPr>
          <w:delText>布</w:delText>
        </w:r>
      </w:del>
      <w:r w:rsidRPr="0042520E">
        <w:rPr>
          <w:rFonts w:ascii="Arial" w:hAnsi="Arial" w:cs="Arial" w:hint="eastAsia"/>
          <w:sz w:val="28"/>
          <w:szCs w:val="28"/>
          <w:rPrChange w:id="676" w:author="user" w:date="2014-08-26T21:19:00Z">
            <w:rPr>
              <w:rFonts w:ascii="Arial" w:hAnsi="Arial" w:cs="Arial" w:hint="eastAsia"/>
            </w:rPr>
          </w:rPrChange>
        </w:rPr>
        <w:t>會上闡述有關「黃金五年」的最新預測。</w:t>
      </w:r>
      <w:r w:rsidR="00D20CC5" w:rsidRPr="0042520E">
        <w:rPr>
          <w:rFonts w:ascii="Arial" w:hAnsi="Arial" w:cs="Arial" w:hint="eastAsia"/>
          <w:sz w:val="28"/>
          <w:szCs w:val="28"/>
          <w:rPrChange w:id="677" w:author="user" w:date="2014-08-26T21:19:00Z">
            <w:rPr>
              <w:rFonts w:ascii="Arial" w:hAnsi="Arial" w:cs="Arial" w:hint="eastAsia"/>
            </w:rPr>
          </w:rPrChange>
        </w:rPr>
        <w:t>該組織認為，「黃金五年」的盛世，將延長至</w:t>
      </w:r>
      <w:r w:rsidR="00D20CC5" w:rsidRPr="0042520E">
        <w:rPr>
          <w:rFonts w:ascii="Arial" w:hAnsi="Arial" w:cs="Arial"/>
          <w:sz w:val="28"/>
          <w:szCs w:val="28"/>
          <w:rPrChange w:id="678" w:author="user" w:date="2014-08-26T21:19:00Z">
            <w:rPr>
              <w:rFonts w:ascii="Arial" w:hAnsi="Arial" w:cs="Arial"/>
            </w:rPr>
          </w:rPrChange>
        </w:rPr>
        <w:t>2016</w:t>
      </w:r>
      <w:r w:rsidR="00D20CC5" w:rsidRPr="0042520E">
        <w:rPr>
          <w:rFonts w:ascii="Arial" w:hAnsi="Arial" w:cs="Arial" w:hint="eastAsia"/>
          <w:sz w:val="28"/>
          <w:szCs w:val="28"/>
          <w:rPrChange w:id="679" w:author="user" w:date="2014-08-26T21:19:00Z">
            <w:rPr>
              <w:rFonts w:ascii="Arial" w:hAnsi="Arial" w:cs="Arial" w:hint="eastAsia"/>
            </w:rPr>
          </w:rPrChange>
        </w:rPr>
        <w:t>年。</w:t>
      </w:r>
      <w:r w:rsidR="00D20CC5" w:rsidRPr="0042520E">
        <w:rPr>
          <w:rFonts w:ascii="Arial" w:hAnsi="Arial" w:cs="Arial"/>
          <w:sz w:val="28"/>
          <w:szCs w:val="28"/>
          <w:rPrChange w:id="680" w:author="user" w:date="2014-08-26T21:19:00Z">
            <w:rPr>
              <w:rFonts w:ascii="Arial" w:hAnsi="Arial" w:cs="Arial"/>
            </w:rPr>
          </w:rPrChange>
        </w:rPr>
        <w:t>2014</w:t>
      </w:r>
      <w:r w:rsidR="00D20CC5" w:rsidRPr="0042520E">
        <w:rPr>
          <w:rFonts w:ascii="Arial" w:hAnsi="Arial" w:cs="Arial" w:hint="eastAsia"/>
          <w:sz w:val="28"/>
          <w:szCs w:val="28"/>
          <w:rPrChange w:id="681" w:author="user" w:date="2014-08-26T21:19:00Z">
            <w:rPr>
              <w:rFonts w:ascii="Arial" w:hAnsi="Arial" w:cs="Arial" w:hint="eastAsia"/>
            </w:rPr>
          </w:rPrChange>
        </w:rPr>
        <w:t>至</w:t>
      </w:r>
      <w:r w:rsidR="00D20CC5" w:rsidRPr="0042520E">
        <w:rPr>
          <w:rFonts w:ascii="Arial" w:hAnsi="Arial" w:cs="Arial"/>
          <w:sz w:val="28"/>
          <w:szCs w:val="28"/>
          <w:rPrChange w:id="682" w:author="user" w:date="2014-08-26T21:19:00Z">
            <w:rPr>
              <w:rFonts w:ascii="Arial" w:hAnsi="Arial" w:cs="Arial"/>
            </w:rPr>
          </w:rPrChange>
        </w:rPr>
        <w:t>16</w:t>
      </w:r>
      <w:r w:rsidR="00D20CC5" w:rsidRPr="0042520E">
        <w:rPr>
          <w:rFonts w:ascii="Arial" w:hAnsi="Arial" w:cs="Arial" w:hint="eastAsia"/>
          <w:sz w:val="28"/>
          <w:szCs w:val="28"/>
          <w:rPrChange w:id="683" w:author="user" w:date="2014-08-26T21:19:00Z">
            <w:rPr>
              <w:rFonts w:ascii="Arial" w:hAnsi="Arial" w:cs="Arial" w:hint="eastAsia"/>
            </w:rPr>
          </w:rPrChange>
        </w:rPr>
        <w:lastRenderedPageBreak/>
        <w:t>年，預期勞工市場將會持續緊張，就業人數繼續穩健增加，帶動住戶收入上升；公共財政因而受惠，預測未來三</w:t>
      </w:r>
      <w:ins w:id="684" w:author="user" w:date="2014-08-26T12:56:00Z">
        <w:r w:rsidR="0030328B" w:rsidRPr="0042520E">
          <w:rPr>
            <w:rFonts w:ascii="Arial" w:hAnsi="Arial" w:cs="Arial" w:hint="eastAsia"/>
            <w:sz w:val="28"/>
            <w:szCs w:val="28"/>
            <w:rPrChange w:id="685" w:author="user" w:date="2014-08-26T21:19:00Z">
              <w:rPr>
                <w:rFonts w:ascii="Arial" w:hAnsi="Arial" w:cs="Arial" w:hint="eastAsia"/>
              </w:rPr>
            </w:rPrChange>
          </w:rPr>
          <w:t>個財政</w:t>
        </w:r>
      </w:ins>
      <w:r w:rsidR="00D20CC5" w:rsidRPr="0042520E">
        <w:rPr>
          <w:rFonts w:ascii="Arial" w:hAnsi="Arial" w:cs="Arial" w:hint="eastAsia"/>
          <w:sz w:val="28"/>
          <w:szCs w:val="28"/>
          <w:rPrChange w:id="686" w:author="user" w:date="2014-08-26T21:19:00Z">
            <w:rPr>
              <w:rFonts w:ascii="Arial" w:hAnsi="Arial" w:cs="Arial" w:hint="eastAsia"/>
            </w:rPr>
          </w:rPrChange>
        </w:rPr>
        <w:t>年</w:t>
      </w:r>
      <w:ins w:id="687" w:author="user" w:date="2014-08-26T12:56:00Z">
        <w:r w:rsidR="0030328B" w:rsidRPr="0042520E">
          <w:rPr>
            <w:rFonts w:ascii="Arial" w:hAnsi="Arial" w:cs="Arial" w:hint="eastAsia"/>
            <w:sz w:val="28"/>
            <w:szCs w:val="28"/>
            <w:rPrChange w:id="688" w:author="user" w:date="2014-08-26T21:19:00Z">
              <w:rPr>
                <w:rFonts w:ascii="Arial" w:hAnsi="Arial" w:cs="Arial" w:hint="eastAsia"/>
              </w:rPr>
            </w:rPrChange>
          </w:rPr>
          <w:t>度</w:t>
        </w:r>
      </w:ins>
      <w:ins w:id="689" w:author="user" w:date="2014-08-26T21:02:00Z">
        <w:r w:rsidR="005E083E" w:rsidRPr="0042520E">
          <w:rPr>
            <w:rFonts w:ascii="Arial" w:hAnsi="Arial" w:cs="Arial" w:hint="eastAsia"/>
            <w:sz w:val="28"/>
            <w:szCs w:val="28"/>
          </w:rPr>
          <w:t>都會錄得佔總開支</w:t>
        </w:r>
      </w:ins>
      <w:ins w:id="690" w:author="user" w:date="2014-08-26T21:03:00Z">
        <w:r w:rsidR="005E083E" w:rsidRPr="0042520E">
          <w:rPr>
            <w:rFonts w:ascii="Arial" w:hAnsi="Arial" w:cs="Arial" w:hint="eastAsia"/>
            <w:sz w:val="28"/>
            <w:szCs w:val="28"/>
          </w:rPr>
          <w:t>約</w:t>
        </w:r>
      </w:ins>
      <w:ins w:id="691" w:author="user" w:date="2014-08-26T21:02:00Z">
        <w:r w:rsidR="005E083E" w:rsidRPr="0042520E">
          <w:rPr>
            <w:rFonts w:ascii="Arial" w:hAnsi="Arial" w:cs="Arial"/>
            <w:sz w:val="28"/>
            <w:szCs w:val="28"/>
          </w:rPr>
          <w:t>8%</w:t>
        </w:r>
      </w:ins>
      <w:ins w:id="692" w:author="user" w:date="2014-08-26T21:03:00Z">
        <w:r w:rsidR="005E083E" w:rsidRPr="0042520E">
          <w:rPr>
            <w:rFonts w:ascii="Arial" w:hAnsi="Arial" w:cs="Arial" w:hint="eastAsia"/>
            <w:sz w:val="28"/>
            <w:szCs w:val="28"/>
          </w:rPr>
          <w:t>的</w:t>
        </w:r>
      </w:ins>
      <w:del w:id="693" w:author="user" w:date="2014-08-26T21:02:00Z">
        <w:r w:rsidR="00D20CC5" w:rsidRPr="0042520E" w:rsidDel="005E083E">
          <w:rPr>
            <w:rFonts w:ascii="Arial" w:hAnsi="Arial" w:cs="Arial" w:hint="eastAsia"/>
            <w:sz w:val="28"/>
            <w:szCs w:val="28"/>
            <w:rPrChange w:id="694" w:author="user" w:date="2014-08-26T21:19:00Z">
              <w:rPr>
                <w:rFonts w:ascii="Arial" w:hAnsi="Arial" w:cs="Arial" w:hint="eastAsia"/>
              </w:rPr>
            </w:rPrChange>
          </w:rPr>
          <w:delText>的</w:delText>
        </w:r>
      </w:del>
      <w:r w:rsidR="00D20CC5" w:rsidRPr="0042520E">
        <w:rPr>
          <w:rFonts w:ascii="Arial" w:hAnsi="Arial" w:cs="Arial" w:hint="eastAsia"/>
          <w:sz w:val="28"/>
          <w:szCs w:val="28"/>
          <w:rPrChange w:id="695" w:author="user" w:date="2014-08-26T21:19:00Z">
            <w:rPr>
              <w:rFonts w:ascii="Arial" w:hAnsi="Arial" w:cs="Arial" w:hint="eastAsia"/>
            </w:rPr>
          </w:rPrChange>
        </w:rPr>
        <w:t>財政盈餘</w:t>
      </w:r>
      <w:del w:id="696" w:author="user" w:date="2014-08-26T12:58:00Z">
        <w:r w:rsidR="00D20CC5" w:rsidRPr="0042520E" w:rsidDel="0030328B">
          <w:rPr>
            <w:rFonts w:ascii="Arial" w:hAnsi="Arial" w:cs="Arial" w:hint="eastAsia"/>
            <w:sz w:val="28"/>
            <w:szCs w:val="28"/>
            <w:rPrChange w:id="697" w:author="user" w:date="2014-08-26T21:19:00Z">
              <w:rPr>
                <w:rFonts w:ascii="Arial" w:hAnsi="Arial" w:cs="Arial" w:hint="eastAsia"/>
              </w:rPr>
            </w:rPrChange>
          </w:rPr>
          <w:delText>均約佔</w:delText>
        </w:r>
        <w:r w:rsidR="00D20CC5" w:rsidRPr="0042520E" w:rsidDel="0030328B">
          <w:rPr>
            <w:rFonts w:ascii="Arial" w:hAnsi="Arial" w:cs="Arial"/>
            <w:sz w:val="28"/>
            <w:szCs w:val="28"/>
            <w:rPrChange w:id="698" w:author="user" w:date="2014-08-26T21:19:00Z">
              <w:rPr>
                <w:rFonts w:ascii="Arial" w:hAnsi="Arial" w:cs="Arial"/>
              </w:rPr>
            </w:rPrChange>
          </w:rPr>
          <w:delText>GDP</w:delText>
        </w:r>
        <w:r w:rsidR="00D20CC5" w:rsidRPr="0042520E" w:rsidDel="0030328B">
          <w:rPr>
            <w:rFonts w:ascii="Arial" w:hAnsi="Arial" w:cs="Arial" w:hint="eastAsia"/>
            <w:sz w:val="28"/>
            <w:szCs w:val="28"/>
            <w:rPrChange w:id="699" w:author="user" w:date="2014-08-26T21:19:00Z">
              <w:rPr>
                <w:rFonts w:ascii="Arial" w:hAnsi="Arial" w:cs="Arial" w:hint="eastAsia"/>
              </w:rPr>
            </w:rPrChange>
          </w:rPr>
          <w:delText>的</w:delText>
        </w:r>
        <w:r w:rsidR="00D20CC5" w:rsidRPr="0042520E" w:rsidDel="0030328B">
          <w:rPr>
            <w:rFonts w:ascii="Arial" w:hAnsi="Arial" w:cs="Arial"/>
            <w:sz w:val="28"/>
            <w:szCs w:val="28"/>
            <w:rPrChange w:id="700" w:author="user" w:date="2014-08-26T21:19:00Z">
              <w:rPr>
                <w:rFonts w:ascii="Arial" w:hAnsi="Arial" w:cs="Arial"/>
              </w:rPr>
            </w:rPrChange>
          </w:rPr>
          <w:delText>1.5</w:delText>
        </w:r>
      </w:del>
      <w:del w:id="701" w:author="user" w:date="2014-08-26T21:02:00Z">
        <w:r w:rsidR="00D20CC5" w:rsidRPr="0042520E" w:rsidDel="005E083E">
          <w:rPr>
            <w:rFonts w:ascii="Arial" w:hAnsi="Arial" w:cs="Arial"/>
            <w:sz w:val="28"/>
            <w:szCs w:val="28"/>
            <w:rPrChange w:id="702" w:author="user" w:date="2014-08-26T21:19:00Z">
              <w:rPr>
                <w:rFonts w:ascii="Arial" w:hAnsi="Arial" w:cs="Arial"/>
              </w:rPr>
            </w:rPrChange>
          </w:rPr>
          <w:delText>%</w:delText>
        </w:r>
      </w:del>
      <w:r w:rsidR="00D20CC5" w:rsidRPr="0042520E">
        <w:rPr>
          <w:rFonts w:ascii="Arial" w:hAnsi="Arial" w:cs="Arial" w:hint="eastAsia"/>
          <w:sz w:val="28"/>
          <w:szCs w:val="28"/>
          <w:rPrChange w:id="703" w:author="user" w:date="2014-08-26T21:19:00Z">
            <w:rPr>
              <w:rFonts w:ascii="Arial" w:hAnsi="Arial" w:cs="Arial" w:hint="eastAsia"/>
            </w:rPr>
          </w:rPrChange>
        </w:rPr>
        <w:t>。不過，由於「雙樽頸」的問題依然嚴峻，通脹仍將揮之不去，保持在約</w:t>
      </w:r>
      <w:r w:rsidR="00D20CC5" w:rsidRPr="0042520E">
        <w:rPr>
          <w:rFonts w:ascii="Arial" w:hAnsi="Arial" w:cs="Arial"/>
          <w:sz w:val="28"/>
          <w:szCs w:val="28"/>
          <w:rPrChange w:id="704" w:author="user" w:date="2014-08-26T21:19:00Z">
            <w:rPr>
              <w:rFonts w:ascii="Arial" w:hAnsi="Arial" w:cs="Arial"/>
            </w:rPr>
          </w:rPrChange>
        </w:rPr>
        <w:t>4%</w:t>
      </w:r>
      <w:r w:rsidR="00D20CC5" w:rsidRPr="0042520E">
        <w:rPr>
          <w:rFonts w:ascii="Arial" w:hAnsi="Arial" w:cs="Arial" w:hint="eastAsia"/>
          <w:sz w:val="28"/>
          <w:szCs w:val="28"/>
          <w:rPrChange w:id="705" w:author="user" w:date="2014-08-26T21:19:00Z">
            <w:rPr>
              <w:rFonts w:ascii="Arial" w:hAnsi="Arial" w:cs="Arial" w:hint="eastAsia"/>
            </w:rPr>
          </w:rPrChange>
        </w:rPr>
        <w:t>的高位。</w:t>
      </w:r>
    </w:p>
    <w:p w:rsidR="007A6332" w:rsidRPr="0042520E" w:rsidRDefault="007A6332">
      <w:pPr>
        <w:spacing w:line="400" w:lineRule="exact"/>
        <w:ind w:firstLine="480"/>
        <w:jc w:val="both"/>
        <w:rPr>
          <w:ins w:id="706" w:author="user" w:date="2014-08-26T15:57:00Z"/>
          <w:rFonts w:ascii="Arial" w:hAnsi="Arial" w:cs="Arial"/>
          <w:sz w:val="28"/>
          <w:szCs w:val="28"/>
          <w:rPrChange w:id="707" w:author="user" w:date="2014-08-26T21:19:00Z">
            <w:rPr>
              <w:ins w:id="708" w:author="user" w:date="2014-08-26T15:57:00Z"/>
              <w:rFonts w:ascii="Arial" w:hAnsi="Arial" w:cs="Arial"/>
            </w:rPr>
          </w:rPrChange>
        </w:rPr>
        <w:pPrChange w:id="709" w:author="user" w:date="2014-08-26T15:57:00Z">
          <w:pPr>
            <w:jc w:val="both"/>
          </w:pPr>
        </w:pPrChange>
      </w:pPr>
    </w:p>
    <w:p w:rsidR="00D20CC5" w:rsidRPr="0042520E" w:rsidRDefault="00D20CC5">
      <w:pPr>
        <w:spacing w:line="400" w:lineRule="exact"/>
        <w:ind w:firstLine="480"/>
        <w:jc w:val="both"/>
        <w:rPr>
          <w:rFonts w:ascii="Arial" w:hAnsi="Arial" w:cs="Arial"/>
          <w:sz w:val="28"/>
          <w:szCs w:val="28"/>
          <w:rPrChange w:id="710" w:author="user" w:date="2014-08-26T21:19:00Z">
            <w:rPr>
              <w:rFonts w:ascii="Arial" w:hAnsi="Arial" w:cs="Arial"/>
            </w:rPr>
          </w:rPrChange>
        </w:rPr>
        <w:pPrChange w:id="711" w:author="user" w:date="2014-08-26T15:57:00Z">
          <w:pPr>
            <w:jc w:val="both"/>
          </w:pPr>
        </w:pPrChange>
      </w:pPr>
    </w:p>
    <w:p w:rsidR="00D20CC5" w:rsidRPr="0042520E" w:rsidDel="007A6332" w:rsidRDefault="00D20CC5">
      <w:pPr>
        <w:spacing w:line="400" w:lineRule="exact"/>
        <w:ind w:firstLine="480"/>
        <w:jc w:val="both"/>
        <w:rPr>
          <w:del w:id="712" w:author="user" w:date="2014-08-26T14:48:00Z"/>
          <w:rFonts w:ascii="Arial" w:hAnsi="Arial" w:cs="Arial"/>
          <w:sz w:val="28"/>
          <w:szCs w:val="28"/>
        </w:rPr>
        <w:pPrChange w:id="713" w:author="user" w:date="2014-08-26T15:57:00Z">
          <w:pPr>
            <w:jc w:val="both"/>
          </w:pPr>
        </w:pPrChange>
      </w:pPr>
      <w:r w:rsidRPr="0042520E">
        <w:rPr>
          <w:rFonts w:ascii="Arial" w:hAnsi="Arial" w:cs="Arial" w:hint="eastAsia"/>
          <w:sz w:val="28"/>
          <w:szCs w:val="28"/>
          <w:rPrChange w:id="714" w:author="user" w:date="2014-08-26T21:19:00Z">
            <w:rPr>
              <w:rFonts w:ascii="Arial" w:hAnsi="Arial" w:cs="Arial" w:hint="eastAsia"/>
            </w:rPr>
          </w:rPrChange>
        </w:rPr>
        <w:t>林奮強總結指</w:t>
      </w:r>
      <w:ins w:id="715" w:author="user" w:date="2014-08-25T16:10:00Z">
        <w:r w:rsidR="00DE470A" w:rsidRPr="0042520E">
          <w:rPr>
            <w:rFonts w:ascii="Arial" w:hAnsi="Arial" w:cs="Arial" w:hint="eastAsia"/>
            <w:sz w:val="28"/>
            <w:szCs w:val="28"/>
            <w:rPrChange w:id="716" w:author="user" w:date="2014-08-26T21:19:00Z">
              <w:rPr>
                <w:rFonts w:ascii="Arial" w:hAnsi="Arial" w:cs="Arial" w:hint="eastAsia"/>
              </w:rPr>
            </w:rPrChange>
          </w:rPr>
          <w:t>出</w:t>
        </w:r>
      </w:ins>
      <w:r w:rsidRPr="0042520E">
        <w:rPr>
          <w:rFonts w:ascii="Arial" w:hAnsi="Arial" w:cs="Arial" w:hint="eastAsia"/>
          <w:sz w:val="28"/>
          <w:szCs w:val="28"/>
          <w:rPrChange w:id="717" w:author="user" w:date="2014-08-26T21:19:00Z">
            <w:rPr>
              <w:rFonts w:ascii="Arial" w:hAnsi="Arial" w:cs="Arial" w:hint="eastAsia"/>
            </w:rPr>
          </w:rPrChange>
        </w:rPr>
        <w:t>，「香港老、中、青三代眼前，是一個豐碩的未來（</w:t>
      </w:r>
      <w:r w:rsidRPr="0042520E">
        <w:rPr>
          <w:rFonts w:ascii="Arial" w:hAnsi="Arial" w:cs="Arial"/>
          <w:sz w:val="28"/>
          <w:szCs w:val="28"/>
          <w:rPrChange w:id="718" w:author="user" w:date="2014-08-26T21:19:00Z">
            <w:rPr>
              <w:rFonts w:ascii="Arial" w:hAnsi="Arial" w:cs="Arial"/>
            </w:rPr>
          </w:rPrChange>
        </w:rPr>
        <w:t>Outsized Future</w:t>
      </w:r>
      <w:r w:rsidRPr="0042520E">
        <w:rPr>
          <w:rFonts w:ascii="Arial" w:hAnsi="Arial" w:cs="Arial" w:hint="eastAsia"/>
          <w:sz w:val="28"/>
          <w:szCs w:val="28"/>
          <w:rPrChange w:id="719" w:author="user" w:date="2014-08-26T21:19:00Z">
            <w:rPr>
              <w:rFonts w:ascii="Arial" w:hAnsi="Arial" w:cs="Arial" w:hint="eastAsia"/>
            </w:rPr>
          </w:rPrChange>
        </w:rPr>
        <w:t>）。但要得享這個美滿結局，港人必須</w:t>
      </w:r>
      <w:del w:id="720" w:author="user" w:date="2014-08-26T16:29:00Z">
        <w:r w:rsidRPr="0042520E" w:rsidDel="00D16399">
          <w:rPr>
            <w:rFonts w:ascii="Arial" w:hAnsi="Arial" w:cs="Arial" w:hint="eastAsia"/>
            <w:sz w:val="28"/>
            <w:szCs w:val="28"/>
            <w:rPrChange w:id="721" w:author="user" w:date="2014-08-26T21:19:00Z">
              <w:rPr>
                <w:rFonts w:ascii="Arial" w:hAnsi="Arial" w:cs="Arial" w:hint="eastAsia"/>
              </w:rPr>
            </w:rPrChange>
          </w:rPr>
          <w:delText>就</w:delText>
        </w:r>
      </w:del>
      <w:r w:rsidRPr="0042520E">
        <w:rPr>
          <w:rFonts w:ascii="Arial" w:hAnsi="Arial" w:cs="Arial" w:hint="eastAsia"/>
          <w:sz w:val="28"/>
          <w:szCs w:val="28"/>
          <w:rPrChange w:id="722" w:author="user" w:date="2014-08-26T21:19:00Z">
            <w:rPr>
              <w:rFonts w:ascii="Arial" w:hAnsi="Arial" w:cs="Arial" w:hint="eastAsia"/>
            </w:rPr>
          </w:rPrChange>
        </w:rPr>
        <w:t>刻不容緩</w:t>
      </w:r>
      <w:ins w:id="723" w:author="user" w:date="2014-08-25T16:10:00Z">
        <w:r w:rsidR="00DE470A" w:rsidRPr="0042520E">
          <w:rPr>
            <w:rFonts w:ascii="Arial" w:hAnsi="Arial" w:cs="Arial" w:hint="eastAsia"/>
            <w:sz w:val="28"/>
            <w:szCs w:val="28"/>
            <w:rPrChange w:id="724" w:author="user" w:date="2014-08-26T21:19:00Z">
              <w:rPr>
                <w:rFonts w:ascii="Arial" w:hAnsi="Arial" w:cs="Arial" w:hint="eastAsia"/>
              </w:rPr>
            </w:rPrChange>
          </w:rPr>
          <w:t>地</w:t>
        </w:r>
      </w:ins>
      <w:ins w:id="725" w:author="user" w:date="2014-08-25T16:11:00Z">
        <w:r w:rsidR="00DE470A" w:rsidRPr="0042520E">
          <w:rPr>
            <w:rFonts w:ascii="Arial" w:hAnsi="Arial" w:cs="Arial" w:hint="eastAsia"/>
            <w:sz w:val="28"/>
            <w:szCs w:val="28"/>
            <w:rPrChange w:id="726" w:author="user" w:date="2014-08-26T21:19:00Z">
              <w:rPr>
                <w:rFonts w:ascii="Arial" w:hAnsi="Arial" w:cs="Arial" w:hint="eastAsia"/>
              </w:rPr>
            </w:rPrChange>
          </w:rPr>
          <w:t>針對</w:t>
        </w:r>
      </w:ins>
      <w:del w:id="727" w:author="user" w:date="2014-08-25T16:11:00Z">
        <w:r w:rsidRPr="0042520E" w:rsidDel="00DE470A">
          <w:rPr>
            <w:rFonts w:ascii="Arial" w:hAnsi="Arial" w:cs="Arial" w:hint="eastAsia"/>
            <w:sz w:val="28"/>
            <w:szCs w:val="28"/>
            <w:rPrChange w:id="728" w:author="user" w:date="2014-08-26T21:19:00Z">
              <w:rPr>
                <w:rFonts w:ascii="Arial" w:hAnsi="Arial" w:cs="Arial" w:hint="eastAsia"/>
              </w:rPr>
            </w:rPrChange>
          </w:rPr>
          <w:delText>、而且</w:delText>
        </w:r>
      </w:del>
      <w:r w:rsidRPr="0042520E">
        <w:rPr>
          <w:rFonts w:ascii="Arial" w:hAnsi="Arial" w:cs="Arial" w:hint="eastAsia"/>
          <w:sz w:val="28"/>
          <w:szCs w:val="28"/>
          <w:rPrChange w:id="729" w:author="user" w:date="2014-08-26T21:19:00Z">
            <w:rPr>
              <w:rFonts w:ascii="Arial" w:hAnsi="Arial" w:cs="Arial" w:hint="eastAsia"/>
            </w:rPr>
          </w:rPrChange>
        </w:rPr>
        <w:t>影響香港長遠福祉的社會</w:t>
      </w:r>
      <w:ins w:id="730" w:author="user" w:date="2014-08-26T16:28:00Z">
        <w:r w:rsidR="00D16399" w:rsidRPr="0042520E">
          <w:rPr>
            <w:rFonts w:ascii="Arial" w:hAnsi="Arial" w:cs="Arial" w:hint="eastAsia"/>
            <w:sz w:val="28"/>
            <w:szCs w:val="28"/>
          </w:rPr>
          <w:t>及</w:t>
        </w:r>
      </w:ins>
      <w:r w:rsidRPr="0042520E">
        <w:rPr>
          <w:rFonts w:ascii="Arial" w:hAnsi="Arial" w:cs="Arial" w:hint="eastAsia"/>
          <w:sz w:val="28"/>
          <w:szCs w:val="28"/>
          <w:rPrChange w:id="731" w:author="user" w:date="2014-08-26T21:19:00Z">
            <w:rPr>
              <w:rFonts w:ascii="Arial" w:hAnsi="Arial" w:cs="Arial" w:hint="eastAsia"/>
            </w:rPr>
          </w:rPrChange>
        </w:rPr>
        <w:t>經濟問題</w:t>
      </w:r>
      <w:del w:id="732" w:author="user" w:date="2014-08-25T16:04:00Z">
        <w:r w:rsidRPr="0042520E" w:rsidDel="00DE470A">
          <w:rPr>
            <w:rFonts w:ascii="Arial" w:hAnsi="Arial" w:cs="Arial" w:hint="eastAsia"/>
            <w:sz w:val="28"/>
            <w:szCs w:val="28"/>
            <w:rPrChange w:id="733" w:author="user" w:date="2014-08-26T21:19:00Z">
              <w:rPr>
                <w:rFonts w:ascii="Arial" w:hAnsi="Arial" w:cs="Arial" w:hint="eastAsia"/>
              </w:rPr>
            </w:rPrChange>
          </w:rPr>
          <w:delText>對症下藥</w:delText>
        </w:r>
      </w:del>
      <w:ins w:id="734" w:author="user" w:date="2014-08-25T16:04:00Z">
        <w:r w:rsidR="00DE470A" w:rsidRPr="0042520E">
          <w:rPr>
            <w:rFonts w:ascii="Arial" w:hAnsi="Arial" w:cs="Arial" w:hint="eastAsia"/>
            <w:sz w:val="28"/>
            <w:szCs w:val="28"/>
            <w:rPrChange w:id="735" w:author="user" w:date="2014-08-26T21:19:00Z">
              <w:rPr>
                <w:rFonts w:ascii="Arial" w:hAnsi="Arial" w:cs="Arial" w:hint="eastAsia"/>
              </w:rPr>
            </w:rPrChange>
          </w:rPr>
          <w:t>對症下藥</w:t>
        </w:r>
      </w:ins>
      <w:r w:rsidRPr="0042520E">
        <w:rPr>
          <w:rFonts w:ascii="Arial" w:hAnsi="Arial" w:cs="Arial" w:hint="eastAsia"/>
          <w:sz w:val="28"/>
          <w:szCs w:val="28"/>
          <w:rPrChange w:id="736" w:author="user" w:date="2014-08-26T21:19:00Z">
            <w:rPr>
              <w:rFonts w:ascii="Arial" w:hAnsi="Arial" w:cs="Arial" w:hint="eastAsia"/>
            </w:rPr>
          </w:rPrChange>
        </w:rPr>
        <w:t>；明白香港今天的圖畫由</w:t>
      </w:r>
      <w:del w:id="737" w:author="user" w:date="2014-08-25T18:52:00Z">
        <w:r w:rsidRPr="0042520E" w:rsidDel="00F52EBF">
          <w:rPr>
            <w:rFonts w:ascii="Arial" w:hAnsi="Arial" w:cs="Arial" w:hint="eastAsia"/>
            <w:sz w:val="28"/>
            <w:szCs w:val="28"/>
            <w:rPrChange w:id="738" w:author="user" w:date="2014-08-26T21:19:00Z">
              <w:rPr>
                <w:rFonts w:ascii="Arial" w:hAnsi="Arial" w:cs="Arial" w:hint="eastAsia"/>
              </w:rPr>
            </w:rPrChange>
          </w:rPr>
          <w:delText>無限</w:delText>
        </w:r>
      </w:del>
      <w:ins w:id="739" w:author="user" w:date="2014-08-25T18:52:00Z">
        <w:r w:rsidR="00F52EBF" w:rsidRPr="0042520E">
          <w:rPr>
            <w:rFonts w:ascii="Arial" w:hAnsi="Arial" w:cs="Arial" w:hint="eastAsia"/>
            <w:sz w:val="28"/>
            <w:szCs w:val="28"/>
            <w:rPrChange w:id="740" w:author="user" w:date="2014-08-26T21:19:00Z">
              <w:rPr>
                <w:rFonts w:ascii="Arial" w:hAnsi="Arial" w:cs="Arial" w:hint="eastAsia"/>
              </w:rPr>
            </w:rPrChange>
          </w:rPr>
          <w:t>很多</w:t>
        </w:r>
      </w:ins>
      <w:r w:rsidRPr="0042520E">
        <w:rPr>
          <w:rFonts w:ascii="Arial" w:hAnsi="Arial" w:cs="Arial" w:hint="eastAsia"/>
          <w:sz w:val="28"/>
          <w:szCs w:val="28"/>
          <w:rPrChange w:id="741" w:author="user" w:date="2014-08-26T21:19:00Z">
            <w:rPr>
              <w:rFonts w:ascii="Arial" w:hAnsi="Arial" w:cs="Arial" w:hint="eastAsia"/>
            </w:rPr>
          </w:rPrChange>
        </w:rPr>
        <w:t>元素（</w:t>
      </w:r>
      <w:ins w:id="742" w:author="user" w:date="2014-08-25T16:41:00Z">
        <w:r w:rsidR="008178D6" w:rsidRPr="0042520E">
          <w:rPr>
            <w:rFonts w:ascii="Arial" w:hAnsi="Arial" w:cs="Arial"/>
            <w:sz w:val="28"/>
            <w:szCs w:val="28"/>
            <w:rPrChange w:id="743" w:author="user" w:date="2014-08-26T21:19:00Z">
              <w:rPr>
                <w:rFonts w:ascii="Arial" w:hAnsi="Arial" w:cs="Arial"/>
                <w:b/>
              </w:rPr>
            </w:rPrChange>
          </w:rPr>
          <w:t>P</w:t>
        </w:r>
      </w:ins>
      <w:del w:id="744" w:author="user" w:date="2014-08-25T16:41:00Z">
        <w:r w:rsidRPr="0042520E" w:rsidDel="008178D6">
          <w:rPr>
            <w:rFonts w:ascii="Arial" w:hAnsi="Arial" w:cs="Arial"/>
            <w:sz w:val="28"/>
            <w:szCs w:val="28"/>
            <w:rPrChange w:id="745" w:author="user" w:date="2014-08-26T21:19:00Z">
              <w:rPr>
                <w:rFonts w:ascii="Arial" w:hAnsi="Arial" w:cs="Arial"/>
              </w:rPr>
            </w:rPrChange>
          </w:rPr>
          <w:delText>p</w:delText>
        </w:r>
      </w:del>
      <w:r w:rsidRPr="0042520E">
        <w:rPr>
          <w:rFonts w:ascii="Arial" w:hAnsi="Arial" w:cs="Arial"/>
          <w:sz w:val="28"/>
          <w:szCs w:val="28"/>
          <w:rPrChange w:id="746" w:author="user" w:date="2014-08-26T21:19:00Z">
            <w:rPr>
              <w:rFonts w:ascii="Arial" w:hAnsi="Arial" w:cs="Arial"/>
            </w:rPr>
          </w:rPrChange>
        </w:rPr>
        <w:t>ixel</w:t>
      </w:r>
      <w:r w:rsidRPr="0042520E">
        <w:rPr>
          <w:rFonts w:ascii="Arial" w:hAnsi="Arial" w:cs="Arial" w:hint="eastAsia"/>
          <w:sz w:val="28"/>
          <w:szCs w:val="28"/>
          <w:rPrChange w:id="747" w:author="user" w:date="2014-08-26T21:19:00Z">
            <w:rPr>
              <w:rFonts w:ascii="Arial" w:hAnsi="Arial" w:cs="Arial" w:hint="eastAsia"/>
            </w:rPr>
          </w:rPrChange>
        </w:rPr>
        <w:t>）組成，社會不應只聚焦於其中有關的政治元素；以及重拾港人的「</w:t>
      </w:r>
      <w:r w:rsidRPr="0042520E">
        <w:rPr>
          <w:rFonts w:ascii="Arial" w:hAnsi="Arial" w:cs="Arial"/>
          <w:sz w:val="28"/>
          <w:szCs w:val="28"/>
          <w:rPrChange w:id="748" w:author="user" w:date="2014-08-26T21:19:00Z">
            <w:rPr>
              <w:rFonts w:ascii="Arial" w:hAnsi="Arial" w:cs="Arial"/>
            </w:rPr>
          </w:rPrChange>
        </w:rPr>
        <w:t>Can-do Spirit</w:t>
      </w:r>
      <w:r w:rsidRPr="0042520E">
        <w:rPr>
          <w:rFonts w:ascii="Arial" w:hAnsi="Arial" w:cs="Arial" w:hint="eastAsia"/>
          <w:sz w:val="28"/>
          <w:szCs w:val="28"/>
          <w:rPrChange w:id="749" w:author="user" w:date="2014-08-26T21:19:00Z">
            <w:rPr>
              <w:rFonts w:ascii="Arial" w:hAnsi="Arial" w:cs="Arial" w:hint="eastAsia"/>
            </w:rPr>
          </w:rPrChange>
        </w:rPr>
        <w:t>」，力爭向上，勇敢決斷地克服眼前挑戰。」</w:t>
      </w:r>
    </w:p>
    <w:p w:rsidR="007A6332" w:rsidRPr="0042520E" w:rsidRDefault="007A6332">
      <w:pPr>
        <w:spacing w:line="400" w:lineRule="exact"/>
        <w:ind w:firstLine="480"/>
        <w:jc w:val="both"/>
        <w:rPr>
          <w:ins w:id="750" w:author="user" w:date="2014-08-26T15:57:00Z"/>
          <w:rFonts w:ascii="Arial" w:hAnsi="Arial" w:cs="Arial"/>
          <w:sz w:val="28"/>
          <w:szCs w:val="28"/>
          <w:rPrChange w:id="751" w:author="user" w:date="2014-08-26T21:19:00Z">
            <w:rPr>
              <w:ins w:id="752" w:author="user" w:date="2014-08-26T15:57:00Z"/>
              <w:rFonts w:ascii="Arial" w:hAnsi="Arial" w:cs="Arial"/>
            </w:rPr>
          </w:rPrChange>
        </w:rPr>
        <w:pPrChange w:id="753" w:author="user" w:date="2014-08-26T15:57:00Z">
          <w:pPr>
            <w:jc w:val="both"/>
          </w:pPr>
        </w:pPrChange>
      </w:pPr>
    </w:p>
    <w:p w:rsidR="006F1604" w:rsidRPr="0042520E" w:rsidRDefault="006F1604">
      <w:pPr>
        <w:spacing w:line="400" w:lineRule="exact"/>
        <w:ind w:firstLine="480"/>
        <w:jc w:val="both"/>
        <w:rPr>
          <w:rFonts w:ascii="Arial" w:hAnsi="Arial" w:cs="Arial"/>
          <w:sz w:val="28"/>
          <w:szCs w:val="28"/>
          <w:rPrChange w:id="754" w:author="user" w:date="2014-08-26T21:19:00Z">
            <w:rPr>
              <w:rFonts w:ascii="Arial" w:hAnsi="Arial" w:cs="Arial"/>
            </w:rPr>
          </w:rPrChange>
        </w:rPr>
        <w:pPrChange w:id="755" w:author="user" w:date="2014-08-26T15:57:00Z">
          <w:pPr>
            <w:jc w:val="both"/>
          </w:pPr>
        </w:pPrChange>
      </w:pPr>
    </w:p>
    <w:p w:rsidR="006F1604" w:rsidRPr="0042520E" w:rsidRDefault="006F1604">
      <w:pPr>
        <w:spacing w:line="400" w:lineRule="exact"/>
        <w:rPr>
          <w:rFonts w:ascii="Arial" w:hAnsi="Arial" w:cs="Arial"/>
          <w:sz w:val="28"/>
          <w:szCs w:val="28"/>
          <w:rPrChange w:id="756" w:author="user" w:date="2014-08-26T21:19:00Z">
            <w:rPr>
              <w:rFonts w:ascii="Arial" w:hAnsi="Arial" w:cs="Arial"/>
              <w:b/>
            </w:rPr>
          </w:rPrChange>
        </w:rPr>
        <w:pPrChange w:id="757" w:author="user" w:date="2014-08-26T15:57:00Z">
          <w:pPr/>
        </w:pPrChange>
      </w:pPr>
      <w:r w:rsidRPr="0042520E">
        <w:rPr>
          <w:rFonts w:ascii="Arial" w:hAnsi="Arial" w:cs="Arial" w:hint="eastAsia"/>
          <w:sz w:val="28"/>
          <w:szCs w:val="28"/>
          <w:rPrChange w:id="758" w:author="user" w:date="2014-08-26T21:19:00Z">
            <w:rPr>
              <w:rFonts w:ascii="Arial" w:hAnsi="Arial" w:cs="Arial" w:hint="eastAsia"/>
              <w:b/>
            </w:rPr>
          </w:rPrChange>
        </w:rPr>
        <w:t>傳媒查詢：</w:t>
      </w:r>
    </w:p>
    <w:p w:rsidR="006F1604" w:rsidRPr="0042520E" w:rsidRDefault="006F1604">
      <w:pPr>
        <w:spacing w:line="400" w:lineRule="exact"/>
        <w:rPr>
          <w:ins w:id="759" w:author="user" w:date="2014-08-25T16:37:00Z"/>
          <w:rStyle w:val="Hyperlink"/>
          <w:rFonts w:ascii="Arial" w:hAnsi="Arial" w:cs="Arial"/>
          <w:sz w:val="28"/>
          <w:szCs w:val="28"/>
          <w:rPrChange w:id="760" w:author="user" w:date="2014-08-26T21:19:00Z">
            <w:rPr>
              <w:ins w:id="761" w:author="user" w:date="2014-08-25T16:37:00Z"/>
              <w:rStyle w:val="Hyperlink"/>
              <w:rFonts w:ascii="Arial" w:hAnsi="Arial" w:cs="Arial"/>
            </w:rPr>
          </w:rPrChange>
        </w:rPr>
        <w:pPrChange w:id="762" w:author="user" w:date="2014-08-26T15:57:00Z">
          <w:pPr/>
        </w:pPrChange>
      </w:pPr>
      <w:r w:rsidRPr="0042520E">
        <w:rPr>
          <w:rFonts w:ascii="Arial" w:hAnsi="Arial" w:cs="Arial" w:hint="eastAsia"/>
          <w:sz w:val="28"/>
          <w:szCs w:val="28"/>
          <w:rPrChange w:id="763" w:author="user" w:date="2014-08-26T21:19:00Z">
            <w:rPr>
              <w:rFonts w:ascii="Arial" w:hAnsi="Arial" w:cs="Arial" w:hint="eastAsia"/>
              <w:color w:val="0563C1" w:themeColor="hyperlink"/>
              <w:u w:val="single"/>
            </w:rPr>
          </w:rPrChange>
        </w:rPr>
        <w:t>楊瑋婷小姐：</w:t>
      </w:r>
      <w:r w:rsidR="009F6F6C" w:rsidRPr="0042520E">
        <w:rPr>
          <w:sz w:val="28"/>
          <w:szCs w:val="28"/>
          <w:rPrChange w:id="764" w:author="user" w:date="2014-08-26T21:19:00Z">
            <w:rPr>
              <w:rStyle w:val="Hyperlink"/>
              <w:rFonts w:ascii="Arial" w:hAnsi="Arial" w:cs="Arial"/>
            </w:rPr>
          </w:rPrChange>
        </w:rPr>
        <w:fldChar w:fldCharType="begin"/>
      </w:r>
      <w:r w:rsidR="009F6F6C" w:rsidRPr="0042520E">
        <w:rPr>
          <w:rFonts w:ascii="Arial" w:hAnsi="Arial" w:cs="Arial"/>
          <w:sz w:val="28"/>
          <w:szCs w:val="28"/>
          <w:rPrChange w:id="765" w:author="user" w:date="2014-08-26T21:19:00Z">
            <w:rPr/>
          </w:rPrChange>
        </w:rPr>
        <w:instrText xml:space="preserve"> HYPERLINK "mailto:sandy@hkgolden50.org" </w:instrText>
      </w:r>
      <w:r w:rsidR="009F6F6C" w:rsidRPr="0042520E">
        <w:rPr>
          <w:sz w:val="28"/>
          <w:szCs w:val="28"/>
          <w:rPrChange w:id="766" w:author="user" w:date="2014-08-26T21:19:00Z">
            <w:rPr>
              <w:rStyle w:val="Hyperlink"/>
              <w:rFonts w:ascii="Arial" w:hAnsi="Arial" w:cs="Arial"/>
            </w:rPr>
          </w:rPrChange>
        </w:rPr>
        <w:fldChar w:fldCharType="separate"/>
      </w:r>
      <w:r w:rsidRPr="0042520E">
        <w:rPr>
          <w:rStyle w:val="Hyperlink"/>
          <w:rFonts w:ascii="Arial" w:hAnsi="Arial" w:cs="Arial"/>
          <w:sz w:val="28"/>
          <w:szCs w:val="28"/>
          <w:rPrChange w:id="767" w:author="user" w:date="2014-08-26T21:19:00Z">
            <w:rPr>
              <w:rStyle w:val="Hyperlink"/>
              <w:rFonts w:ascii="Arial" w:hAnsi="Arial" w:cs="Arial"/>
            </w:rPr>
          </w:rPrChange>
        </w:rPr>
        <w:t>sandy@hkgolden50.org</w:t>
      </w:r>
      <w:r w:rsidR="009F6F6C" w:rsidRPr="0042520E">
        <w:rPr>
          <w:rStyle w:val="Hyperlink"/>
          <w:rFonts w:ascii="Arial" w:hAnsi="Arial" w:cs="Arial"/>
          <w:sz w:val="28"/>
          <w:szCs w:val="28"/>
          <w:rPrChange w:id="768" w:author="user" w:date="2014-08-26T21:19:00Z">
            <w:rPr>
              <w:rStyle w:val="Hyperlink"/>
              <w:rFonts w:ascii="Arial" w:hAnsi="Arial" w:cs="Arial"/>
            </w:rPr>
          </w:rPrChange>
        </w:rPr>
        <w:fldChar w:fldCharType="end"/>
      </w:r>
    </w:p>
    <w:p w:rsidR="002B7552" w:rsidRPr="0042520E" w:rsidRDefault="002B7552">
      <w:pPr>
        <w:spacing w:line="400" w:lineRule="exact"/>
        <w:rPr>
          <w:rFonts w:ascii="Arial" w:hAnsi="Arial" w:cs="Arial"/>
          <w:sz w:val="28"/>
          <w:szCs w:val="28"/>
          <w:rPrChange w:id="769" w:author="user" w:date="2014-08-26T21:19:00Z">
            <w:rPr>
              <w:rFonts w:ascii="Arial" w:hAnsi="Arial" w:cs="Arial"/>
            </w:rPr>
          </w:rPrChange>
        </w:rPr>
        <w:pPrChange w:id="770" w:author="user" w:date="2014-08-26T15:57:00Z">
          <w:pPr/>
        </w:pPrChange>
      </w:pPr>
      <w:ins w:id="771" w:author="user" w:date="2014-08-25T16:37:00Z">
        <w:r w:rsidRPr="0042520E">
          <w:rPr>
            <w:rStyle w:val="Hyperlink"/>
            <w:rFonts w:ascii="Arial" w:hAnsi="Arial" w:cs="Arial" w:hint="eastAsia"/>
            <w:color w:val="auto"/>
            <w:sz w:val="28"/>
            <w:szCs w:val="28"/>
            <w:u w:val="none"/>
            <w:rPrChange w:id="772" w:author="user" w:date="2014-08-26T21:19:00Z">
              <w:rPr>
                <w:rStyle w:val="Hyperlink"/>
                <w:rFonts w:ascii="Arial" w:hAnsi="Arial" w:cs="Arial" w:hint="eastAsia"/>
                <w:color w:val="auto"/>
                <w:u w:val="none"/>
              </w:rPr>
            </w:rPrChange>
          </w:rPr>
          <w:t>張國文先生：</w:t>
        </w:r>
      </w:ins>
      <w:ins w:id="773" w:author="user" w:date="2014-08-25T22:45:00Z">
        <w:r w:rsidR="0079104E" w:rsidRPr="0042520E">
          <w:rPr>
            <w:rStyle w:val="Hyperlink"/>
            <w:rFonts w:ascii="Arial" w:hAnsi="Arial" w:cs="Arial"/>
            <w:sz w:val="28"/>
            <w:szCs w:val="28"/>
          </w:rPr>
          <w:t>kev</w:t>
        </w:r>
        <w:r w:rsidR="00E452DC" w:rsidRPr="0042520E">
          <w:rPr>
            <w:rStyle w:val="Hyperlink"/>
            <w:rFonts w:ascii="Arial" w:hAnsi="Arial" w:cs="Arial"/>
            <w:sz w:val="28"/>
            <w:szCs w:val="28"/>
            <w:rPrChange w:id="774" w:author="user" w:date="2014-08-26T21:19:00Z">
              <w:rPr>
                <w:rStyle w:val="Hyperlink"/>
                <w:rFonts w:ascii="Arial" w:hAnsi="Arial" w:cs="Arial"/>
              </w:rPr>
            </w:rPrChange>
          </w:rPr>
          <w:t>cheung@hkgolden</w:t>
        </w:r>
      </w:ins>
      <w:ins w:id="775" w:author="user" w:date="2014-08-26T21:00:00Z">
        <w:r w:rsidR="005E083E" w:rsidRPr="0042520E">
          <w:rPr>
            <w:rStyle w:val="Hyperlink"/>
            <w:rFonts w:ascii="Arial" w:hAnsi="Arial" w:cs="Arial"/>
            <w:sz w:val="28"/>
            <w:szCs w:val="28"/>
          </w:rPr>
          <w:t>50</w:t>
        </w:r>
      </w:ins>
      <w:ins w:id="776" w:author="user" w:date="2014-08-25T22:45:00Z">
        <w:r w:rsidR="00E452DC" w:rsidRPr="0042520E">
          <w:rPr>
            <w:rStyle w:val="Hyperlink"/>
            <w:rFonts w:ascii="Arial" w:hAnsi="Arial" w:cs="Arial"/>
            <w:sz w:val="28"/>
            <w:szCs w:val="28"/>
            <w:rPrChange w:id="777" w:author="user" w:date="2014-08-26T21:19:00Z">
              <w:rPr>
                <w:rStyle w:val="Hyperlink"/>
                <w:rFonts w:ascii="Arial" w:hAnsi="Arial" w:cs="Arial"/>
              </w:rPr>
            </w:rPrChange>
          </w:rPr>
          <w:t>.org</w:t>
        </w:r>
      </w:ins>
    </w:p>
    <w:p w:rsidR="006F1604" w:rsidRPr="0042520E" w:rsidRDefault="006F1604">
      <w:pPr>
        <w:spacing w:line="400" w:lineRule="exact"/>
        <w:rPr>
          <w:rStyle w:val="Hyperlink"/>
          <w:rFonts w:ascii="Arial" w:hAnsi="Arial" w:cs="Arial"/>
          <w:sz w:val="28"/>
          <w:szCs w:val="28"/>
          <w:lang w:eastAsia="zh-HK"/>
          <w:rPrChange w:id="778" w:author="user" w:date="2014-08-26T21:19:00Z">
            <w:rPr>
              <w:rStyle w:val="Hyperlink"/>
              <w:rFonts w:ascii="Arial" w:hAnsi="Arial" w:cs="Arial"/>
              <w:lang w:eastAsia="zh-HK"/>
            </w:rPr>
          </w:rPrChange>
        </w:rPr>
        <w:pPrChange w:id="779" w:author="user" w:date="2014-08-26T15:57:00Z">
          <w:pPr/>
        </w:pPrChange>
      </w:pPr>
      <w:r w:rsidRPr="0042520E">
        <w:rPr>
          <w:rFonts w:ascii="Arial" w:hAnsi="Arial" w:cs="Arial" w:hint="eastAsia"/>
          <w:sz w:val="28"/>
          <w:szCs w:val="28"/>
          <w:rPrChange w:id="780" w:author="user" w:date="2014-08-26T21:19:00Z">
            <w:rPr>
              <w:rFonts w:ascii="Arial" w:hAnsi="Arial" w:cs="Arial" w:hint="eastAsia"/>
              <w:color w:val="0563C1" w:themeColor="hyperlink"/>
              <w:u w:val="single"/>
            </w:rPr>
          </w:rPrChange>
        </w:rPr>
        <w:t>香樹輝先生：</w:t>
      </w:r>
      <w:r w:rsidR="009F6F6C" w:rsidRPr="0042520E">
        <w:rPr>
          <w:sz w:val="28"/>
          <w:szCs w:val="28"/>
          <w:rPrChange w:id="781" w:author="user" w:date="2014-08-26T21:19:00Z">
            <w:rPr>
              <w:rStyle w:val="Hyperlink"/>
              <w:rFonts w:ascii="Arial" w:hAnsi="Arial" w:cs="Arial"/>
            </w:rPr>
          </w:rPrChange>
        </w:rPr>
        <w:fldChar w:fldCharType="begin"/>
      </w:r>
      <w:r w:rsidR="009F6F6C" w:rsidRPr="0042520E">
        <w:rPr>
          <w:rFonts w:ascii="Arial" w:hAnsi="Arial" w:cs="Arial"/>
          <w:sz w:val="28"/>
          <w:szCs w:val="28"/>
          <w:rPrChange w:id="782" w:author="user" w:date="2014-08-26T21:19:00Z">
            <w:rPr/>
          </w:rPrChange>
        </w:rPr>
        <w:instrText xml:space="preserve"> HYPERLINK "mailto:hsf@sirius.com.hk" </w:instrText>
      </w:r>
      <w:r w:rsidR="009F6F6C" w:rsidRPr="0042520E">
        <w:rPr>
          <w:sz w:val="28"/>
          <w:szCs w:val="28"/>
          <w:rPrChange w:id="783" w:author="user" w:date="2014-08-26T21:19:00Z">
            <w:rPr>
              <w:rStyle w:val="Hyperlink"/>
              <w:rFonts w:ascii="Arial" w:hAnsi="Arial" w:cs="Arial"/>
            </w:rPr>
          </w:rPrChange>
        </w:rPr>
        <w:fldChar w:fldCharType="separate"/>
      </w:r>
      <w:r w:rsidRPr="0042520E">
        <w:rPr>
          <w:rStyle w:val="Hyperlink"/>
          <w:rFonts w:ascii="Arial" w:hAnsi="Arial" w:cs="Arial"/>
          <w:sz w:val="28"/>
          <w:szCs w:val="28"/>
          <w:rPrChange w:id="784" w:author="user" w:date="2014-08-26T21:19:00Z">
            <w:rPr>
              <w:rStyle w:val="Hyperlink"/>
              <w:rFonts w:ascii="Arial" w:hAnsi="Arial" w:cs="Arial"/>
            </w:rPr>
          </w:rPrChange>
        </w:rPr>
        <w:t>hsf@sirius.com.hk</w:t>
      </w:r>
      <w:r w:rsidR="009F6F6C" w:rsidRPr="0042520E">
        <w:rPr>
          <w:rStyle w:val="Hyperlink"/>
          <w:rFonts w:ascii="Arial" w:hAnsi="Arial" w:cs="Arial"/>
          <w:sz w:val="28"/>
          <w:szCs w:val="28"/>
          <w:rPrChange w:id="785" w:author="user" w:date="2014-08-26T21:19:00Z">
            <w:rPr>
              <w:rStyle w:val="Hyperlink"/>
              <w:rFonts w:ascii="Arial" w:hAnsi="Arial" w:cs="Arial"/>
            </w:rPr>
          </w:rPrChange>
        </w:rPr>
        <w:fldChar w:fldCharType="end"/>
      </w:r>
    </w:p>
    <w:p w:rsidR="006F1604" w:rsidRPr="0042520E" w:rsidRDefault="006F1604" w:rsidP="002B03F3">
      <w:pPr>
        <w:jc w:val="both"/>
        <w:rPr>
          <w:rFonts w:ascii="Arial" w:hAnsi="Arial" w:cs="Arial"/>
        </w:rPr>
      </w:pPr>
    </w:p>
    <w:sectPr w:rsidR="006F1604" w:rsidRPr="0042520E" w:rsidSect="00B714B7">
      <w:pgSz w:w="11906" w:h="16838"/>
      <w:pgMar w:top="1440" w:right="1800" w:bottom="1260" w:left="1800" w:header="851" w:footer="992" w:gutter="0"/>
      <w:cols w:space="425"/>
      <w:docGrid w:type="lines" w:linePitch="360"/>
      <w:sectPrChange w:id="786" w:author="user" w:date="2014-08-26T16:31:00Z">
        <w:sectPr w:rsidR="006F1604" w:rsidRPr="0042520E" w:rsidSect="00B714B7">
          <w:pgMar w:top="1440" w:right="1800" w:bottom="1440" w:left="1800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0814"/>
    <w:multiLevelType w:val="hybridMultilevel"/>
    <w:tmpl w:val="2F1E1C8C"/>
    <w:lvl w:ilvl="0" w:tplc="799A8B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E056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06FF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0ADD6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9246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78A2C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9C02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3403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9EC92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11C5E0F"/>
    <w:multiLevelType w:val="hybridMultilevel"/>
    <w:tmpl w:val="6382F9A4"/>
    <w:lvl w:ilvl="0" w:tplc="ABBE163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319B8"/>
    <w:multiLevelType w:val="hybridMultilevel"/>
    <w:tmpl w:val="A45C0B4C"/>
    <w:lvl w:ilvl="0" w:tplc="A04AACE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8CD2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AAFE2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740DB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52E9B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FC212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E405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C0214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C2739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40B56D1"/>
    <w:multiLevelType w:val="hybridMultilevel"/>
    <w:tmpl w:val="9B9402FA"/>
    <w:lvl w:ilvl="0" w:tplc="CBB09CC8">
      <w:start w:val="1"/>
      <w:numFmt w:val="taiwaneseCountingThousand"/>
      <w:lvlText w:val="（%1）"/>
      <w:lvlJc w:val="left"/>
      <w:pPr>
        <w:ind w:left="1215" w:hanging="765"/>
      </w:pPr>
      <w:rPr>
        <w:rFonts w:hint="default"/>
      </w:rPr>
    </w:lvl>
    <w:lvl w:ilvl="1" w:tplc="04090013">
      <w:start w:val="1"/>
      <w:numFmt w:val="upperRoman"/>
      <w:lvlText w:val="%2."/>
      <w:lvlJc w:val="left"/>
      <w:pPr>
        <w:ind w:left="129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205B4A"/>
    <w:multiLevelType w:val="hybridMultilevel"/>
    <w:tmpl w:val="DCC61D6A"/>
    <w:lvl w:ilvl="0" w:tplc="BFF473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CEFD4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F8BA8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8442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CA55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C68E1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E078D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24160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1AD58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4AA19A4"/>
    <w:multiLevelType w:val="hybridMultilevel"/>
    <w:tmpl w:val="9B687F26"/>
    <w:lvl w:ilvl="0" w:tplc="5694C732">
      <w:start w:val="1"/>
      <w:numFmt w:val="upperRoman"/>
      <w:lvlText w:val="%1."/>
      <w:lvlJc w:val="left"/>
      <w:pPr>
        <w:ind w:left="900" w:hanging="720"/>
      </w:pPr>
      <w:rPr>
        <w:rFonts w:hint="default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40345389"/>
    <w:multiLevelType w:val="hybridMultilevel"/>
    <w:tmpl w:val="06369712"/>
    <w:lvl w:ilvl="0" w:tplc="54B64E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C63EF"/>
    <w:multiLevelType w:val="hybridMultilevel"/>
    <w:tmpl w:val="D74CFA28"/>
    <w:lvl w:ilvl="0" w:tplc="5B04FA02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55695E94"/>
    <w:multiLevelType w:val="hybridMultilevel"/>
    <w:tmpl w:val="2D64BA5E"/>
    <w:lvl w:ilvl="0" w:tplc="AC1EA868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5B297DBB"/>
    <w:multiLevelType w:val="hybridMultilevel"/>
    <w:tmpl w:val="FE721BC0"/>
    <w:lvl w:ilvl="0" w:tplc="E24C24D2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9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EF"/>
    <w:rsid w:val="000020FC"/>
    <w:rsid w:val="000228AB"/>
    <w:rsid w:val="000353B0"/>
    <w:rsid w:val="000747A0"/>
    <w:rsid w:val="00075205"/>
    <w:rsid w:val="00091475"/>
    <w:rsid w:val="000B34FA"/>
    <w:rsid w:val="000B350A"/>
    <w:rsid w:val="000B5505"/>
    <w:rsid w:val="000C6B5A"/>
    <w:rsid w:val="000E403F"/>
    <w:rsid w:val="000E701F"/>
    <w:rsid w:val="00102A62"/>
    <w:rsid w:val="001044F4"/>
    <w:rsid w:val="00111036"/>
    <w:rsid w:val="00143B45"/>
    <w:rsid w:val="001518F2"/>
    <w:rsid w:val="001522F5"/>
    <w:rsid w:val="00165EAF"/>
    <w:rsid w:val="001C3FE4"/>
    <w:rsid w:val="001D39ED"/>
    <w:rsid w:val="001F7307"/>
    <w:rsid w:val="00217360"/>
    <w:rsid w:val="00223C2F"/>
    <w:rsid w:val="00227F7E"/>
    <w:rsid w:val="00260010"/>
    <w:rsid w:val="002600C0"/>
    <w:rsid w:val="00276CD5"/>
    <w:rsid w:val="002776AB"/>
    <w:rsid w:val="002836C1"/>
    <w:rsid w:val="002B03F3"/>
    <w:rsid w:val="002B66F8"/>
    <w:rsid w:val="002B7552"/>
    <w:rsid w:val="002D02FD"/>
    <w:rsid w:val="002D2697"/>
    <w:rsid w:val="002E082B"/>
    <w:rsid w:val="002F68A2"/>
    <w:rsid w:val="00301819"/>
    <w:rsid w:val="0030328B"/>
    <w:rsid w:val="003077E2"/>
    <w:rsid w:val="00321A99"/>
    <w:rsid w:val="00325FB2"/>
    <w:rsid w:val="003374D3"/>
    <w:rsid w:val="003712AF"/>
    <w:rsid w:val="00382B3D"/>
    <w:rsid w:val="003A5BA8"/>
    <w:rsid w:val="003B5F0D"/>
    <w:rsid w:val="003C4DC0"/>
    <w:rsid w:val="003C62B4"/>
    <w:rsid w:val="003C766E"/>
    <w:rsid w:val="003E20F8"/>
    <w:rsid w:val="003E56A6"/>
    <w:rsid w:val="00412FA6"/>
    <w:rsid w:val="0041350A"/>
    <w:rsid w:val="0041386D"/>
    <w:rsid w:val="00416750"/>
    <w:rsid w:val="0042520E"/>
    <w:rsid w:val="0042569A"/>
    <w:rsid w:val="0043080D"/>
    <w:rsid w:val="00440CCF"/>
    <w:rsid w:val="00444A1C"/>
    <w:rsid w:val="00451192"/>
    <w:rsid w:val="004613BF"/>
    <w:rsid w:val="00473339"/>
    <w:rsid w:val="004A12C1"/>
    <w:rsid w:val="004B38B2"/>
    <w:rsid w:val="004B6EBB"/>
    <w:rsid w:val="004B7BC5"/>
    <w:rsid w:val="004C54D3"/>
    <w:rsid w:val="004D186A"/>
    <w:rsid w:val="004D4B07"/>
    <w:rsid w:val="004E629B"/>
    <w:rsid w:val="00502E4E"/>
    <w:rsid w:val="00505303"/>
    <w:rsid w:val="00526572"/>
    <w:rsid w:val="005324CC"/>
    <w:rsid w:val="00560E95"/>
    <w:rsid w:val="00572460"/>
    <w:rsid w:val="005A2B42"/>
    <w:rsid w:val="005A6FF2"/>
    <w:rsid w:val="005B6157"/>
    <w:rsid w:val="005C3BF8"/>
    <w:rsid w:val="005E083E"/>
    <w:rsid w:val="00622259"/>
    <w:rsid w:val="006240F6"/>
    <w:rsid w:val="00627121"/>
    <w:rsid w:val="0064207C"/>
    <w:rsid w:val="00660C2C"/>
    <w:rsid w:val="00685917"/>
    <w:rsid w:val="00690E49"/>
    <w:rsid w:val="00693F79"/>
    <w:rsid w:val="006A497A"/>
    <w:rsid w:val="006A5F0E"/>
    <w:rsid w:val="006B59AD"/>
    <w:rsid w:val="006B62EF"/>
    <w:rsid w:val="006D4498"/>
    <w:rsid w:val="006D4CEB"/>
    <w:rsid w:val="006E37FC"/>
    <w:rsid w:val="006F1604"/>
    <w:rsid w:val="006F234C"/>
    <w:rsid w:val="007122B8"/>
    <w:rsid w:val="00716AB5"/>
    <w:rsid w:val="00735F08"/>
    <w:rsid w:val="00760975"/>
    <w:rsid w:val="00764130"/>
    <w:rsid w:val="0079104E"/>
    <w:rsid w:val="007A6332"/>
    <w:rsid w:val="007B54E5"/>
    <w:rsid w:val="007D544C"/>
    <w:rsid w:val="007E4D4B"/>
    <w:rsid w:val="007F039D"/>
    <w:rsid w:val="007F0F39"/>
    <w:rsid w:val="00800044"/>
    <w:rsid w:val="00812A60"/>
    <w:rsid w:val="008178D6"/>
    <w:rsid w:val="0081798A"/>
    <w:rsid w:val="00850416"/>
    <w:rsid w:val="00874916"/>
    <w:rsid w:val="00876851"/>
    <w:rsid w:val="00891173"/>
    <w:rsid w:val="008B6BDA"/>
    <w:rsid w:val="008E1F9D"/>
    <w:rsid w:val="008F541E"/>
    <w:rsid w:val="009123A8"/>
    <w:rsid w:val="00915591"/>
    <w:rsid w:val="009175C3"/>
    <w:rsid w:val="009211C8"/>
    <w:rsid w:val="00922EE6"/>
    <w:rsid w:val="0092448E"/>
    <w:rsid w:val="009264C4"/>
    <w:rsid w:val="00946C23"/>
    <w:rsid w:val="0095177C"/>
    <w:rsid w:val="0096742D"/>
    <w:rsid w:val="00974850"/>
    <w:rsid w:val="00980F0A"/>
    <w:rsid w:val="00986A09"/>
    <w:rsid w:val="009956D8"/>
    <w:rsid w:val="009D62E9"/>
    <w:rsid w:val="009F6F6C"/>
    <w:rsid w:val="009F7A6B"/>
    <w:rsid w:val="00A03745"/>
    <w:rsid w:val="00A36A40"/>
    <w:rsid w:val="00A56B24"/>
    <w:rsid w:val="00A7713F"/>
    <w:rsid w:val="00AA076E"/>
    <w:rsid w:val="00AA27CD"/>
    <w:rsid w:val="00AC131D"/>
    <w:rsid w:val="00AE6585"/>
    <w:rsid w:val="00B0120A"/>
    <w:rsid w:val="00B054F6"/>
    <w:rsid w:val="00B31F11"/>
    <w:rsid w:val="00B37B8E"/>
    <w:rsid w:val="00B43813"/>
    <w:rsid w:val="00B43D5B"/>
    <w:rsid w:val="00B46B65"/>
    <w:rsid w:val="00B548D1"/>
    <w:rsid w:val="00B64537"/>
    <w:rsid w:val="00B64C4A"/>
    <w:rsid w:val="00B65115"/>
    <w:rsid w:val="00B714B7"/>
    <w:rsid w:val="00BB48A4"/>
    <w:rsid w:val="00BD0C86"/>
    <w:rsid w:val="00BD43FC"/>
    <w:rsid w:val="00BE11FB"/>
    <w:rsid w:val="00C2367E"/>
    <w:rsid w:val="00C32BB6"/>
    <w:rsid w:val="00C332E8"/>
    <w:rsid w:val="00C37AFB"/>
    <w:rsid w:val="00C5329D"/>
    <w:rsid w:val="00C53997"/>
    <w:rsid w:val="00C5481A"/>
    <w:rsid w:val="00C55319"/>
    <w:rsid w:val="00C70A66"/>
    <w:rsid w:val="00C828C1"/>
    <w:rsid w:val="00CB1CED"/>
    <w:rsid w:val="00CC1976"/>
    <w:rsid w:val="00CE6302"/>
    <w:rsid w:val="00D023DF"/>
    <w:rsid w:val="00D1421D"/>
    <w:rsid w:val="00D16399"/>
    <w:rsid w:val="00D20CC5"/>
    <w:rsid w:val="00D42B77"/>
    <w:rsid w:val="00D65ECD"/>
    <w:rsid w:val="00D775A3"/>
    <w:rsid w:val="00D77721"/>
    <w:rsid w:val="00D82BFA"/>
    <w:rsid w:val="00D847AE"/>
    <w:rsid w:val="00DC06F3"/>
    <w:rsid w:val="00DC4B70"/>
    <w:rsid w:val="00DC5FF9"/>
    <w:rsid w:val="00DE470A"/>
    <w:rsid w:val="00DF1EDA"/>
    <w:rsid w:val="00E0640D"/>
    <w:rsid w:val="00E0724C"/>
    <w:rsid w:val="00E261B6"/>
    <w:rsid w:val="00E3204C"/>
    <w:rsid w:val="00E452DC"/>
    <w:rsid w:val="00E503C3"/>
    <w:rsid w:val="00E719F5"/>
    <w:rsid w:val="00E91998"/>
    <w:rsid w:val="00EB6938"/>
    <w:rsid w:val="00ED2006"/>
    <w:rsid w:val="00EF6B15"/>
    <w:rsid w:val="00F04E93"/>
    <w:rsid w:val="00F2166A"/>
    <w:rsid w:val="00F22D73"/>
    <w:rsid w:val="00F23766"/>
    <w:rsid w:val="00F52EBF"/>
    <w:rsid w:val="00F56832"/>
    <w:rsid w:val="00F57793"/>
    <w:rsid w:val="00F70DAC"/>
    <w:rsid w:val="00F95028"/>
    <w:rsid w:val="00FA021B"/>
    <w:rsid w:val="00FC607F"/>
    <w:rsid w:val="00FE707E"/>
    <w:rsid w:val="00FF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03F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B03F3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0C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C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240F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03F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B03F3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0C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C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240F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29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709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9451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71487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8904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3997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0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494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85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Tsang</dc:creator>
  <cp:lastModifiedBy>user</cp:lastModifiedBy>
  <cp:revision>2</cp:revision>
  <cp:lastPrinted>2014-08-27T11:51:00Z</cp:lastPrinted>
  <dcterms:created xsi:type="dcterms:W3CDTF">2014-08-28T01:08:00Z</dcterms:created>
  <dcterms:modified xsi:type="dcterms:W3CDTF">2014-08-28T01:08:00Z</dcterms:modified>
</cp:coreProperties>
</file>